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 xml:space="preserve">Program: </w:t>
      </w:r>
      <w:proofErr w:type="spellStart"/>
      <w:r w:rsidRPr="00411AEA">
        <w:rPr>
          <w:rFonts w:ascii="Trebuchet MS" w:hAnsi="Trebuchet MS"/>
          <w:sz w:val="20"/>
        </w:rPr>
        <w:t>Programul</w:t>
      </w:r>
      <w:proofErr w:type="spellEnd"/>
      <w:r w:rsidRPr="00411AEA">
        <w:rPr>
          <w:rFonts w:ascii="Trebuchet MS" w:hAnsi="Trebuchet MS"/>
          <w:sz w:val="20"/>
        </w:rPr>
        <w:t xml:space="preserve"> Regional Sud-Muntenia 2021-2027</w:t>
      </w:r>
    </w:p>
    <w:p w14:paraId="21220BEC" w14:textId="77777777" w:rsidR="009E5D50" w:rsidRPr="009E5D50" w:rsidRDefault="009E5D50" w:rsidP="009E5D50">
      <w:pPr>
        <w:spacing w:after="0"/>
        <w:rPr>
          <w:rFonts w:ascii="Trebuchet MS" w:hAnsi="Trebuchet MS"/>
          <w:sz w:val="20"/>
        </w:rPr>
      </w:pPr>
      <w:proofErr w:type="spellStart"/>
      <w:r w:rsidRPr="009E5D50">
        <w:rPr>
          <w:rFonts w:ascii="Trebuchet MS" w:hAnsi="Trebuchet MS"/>
          <w:sz w:val="20"/>
        </w:rPr>
        <w:t>Prioritatea</w:t>
      </w:r>
      <w:proofErr w:type="spellEnd"/>
      <w:r w:rsidRPr="009E5D50">
        <w:rPr>
          <w:rFonts w:ascii="Trebuchet MS" w:hAnsi="Trebuchet MS"/>
          <w:sz w:val="20"/>
        </w:rPr>
        <w:t xml:space="preserve"> 5 - O </w:t>
      </w:r>
      <w:proofErr w:type="spellStart"/>
      <w:r w:rsidRPr="009E5D50">
        <w:rPr>
          <w:rFonts w:ascii="Trebuchet MS" w:hAnsi="Trebuchet MS"/>
          <w:sz w:val="20"/>
        </w:rPr>
        <w:t>regiune</w:t>
      </w:r>
      <w:proofErr w:type="spellEnd"/>
      <w:r w:rsidRPr="009E5D50">
        <w:rPr>
          <w:rFonts w:ascii="Trebuchet MS" w:hAnsi="Trebuchet MS"/>
          <w:sz w:val="20"/>
        </w:rPr>
        <w:t xml:space="preserve"> </w:t>
      </w:r>
      <w:proofErr w:type="spellStart"/>
      <w:r w:rsidRPr="009E5D50">
        <w:rPr>
          <w:rFonts w:ascii="Trebuchet MS" w:hAnsi="Trebuchet MS"/>
          <w:sz w:val="20"/>
        </w:rPr>
        <w:t>educată</w:t>
      </w:r>
      <w:proofErr w:type="spellEnd"/>
    </w:p>
    <w:p w14:paraId="32301A54" w14:textId="77777777" w:rsidR="009E5D50" w:rsidRPr="009E5D50" w:rsidRDefault="009E5D50" w:rsidP="009E5D50">
      <w:pPr>
        <w:spacing w:after="0"/>
        <w:rPr>
          <w:rFonts w:ascii="Trebuchet MS" w:hAnsi="Trebuchet MS"/>
          <w:sz w:val="20"/>
        </w:rPr>
      </w:pPr>
      <w:proofErr w:type="spellStart"/>
      <w:r w:rsidRPr="009E5D50">
        <w:rPr>
          <w:rFonts w:ascii="Trebuchet MS" w:hAnsi="Trebuchet MS"/>
          <w:sz w:val="20"/>
        </w:rPr>
        <w:t>Obiectivul</w:t>
      </w:r>
      <w:proofErr w:type="spellEnd"/>
      <w:r w:rsidRPr="009E5D50">
        <w:rPr>
          <w:rFonts w:ascii="Trebuchet MS" w:hAnsi="Trebuchet MS"/>
          <w:sz w:val="20"/>
        </w:rPr>
        <w:t xml:space="preserve"> Specific RSO 4.2 - </w:t>
      </w:r>
      <w:proofErr w:type="spellStart"/>
      <w:r w:rsidRPr="009E5D50">
        <w:rPr>
          <w:rFonts w:ascii="Trebuchet MS" w:hAnsi="Trebuchet MS"/>
          <w:sz w:val="20"/>
        </w:rPr>
        <w:t>Îmbunătățirea</w:t>
      </w:r>
      <w:proofErr w:type="spellEnd"/>
      <w:r w:rsidRPr="009E5D50">
        <w:rPr>
          <w:rFonts w:ascii="Trebuchet MS" w:hAnsi="Trebuchet MS"/>
          <w:sz w:val="20"/>
        </w:rPr>
        <w:t xml:space="preserve"> </w:t>
      </w:r>
      <w:proofErr w:type="spellStart"/>
      <w:r w:rsidRPr="009E5D50">
        <w:rPr>
          <w:rFonts w:ascii="Trebuchet MS" w:hAnsi="Trebuchet MS"/>
          <w:sz w:val="20"/>
        </w:rPr>
        <w:t>accesului</w:t>
      </w:r>
      <w:proofErr w:type="spellEnd"/>
      <w:r w:rsidRPr="009E5D50">
        <w:rPr>
          <w:rFonts w:ascii="Trebuchet MS" w:hAnsi="Trebuchet MS"/>
          <w:sz w:val="20"/>
        </w:rPr>
        <w:t xml:space="preserve"> la </w:t>
      </w:r>
      <w:proofErr w:type="spellStart"/>
      <w:r w:rsidRPr="009E5D50">
        <w:rPr>
          <w:rFonts w:ascii="Trebuchet MS" w:hAnsi="Trebuchet MS"/>
          <w:sz w:val="20"/>
        </w:rPr>
        <w:t>servicii</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w:t>
      </w:r>
      <w:proofErr w:type="spellStart"/>
      <w:r w:rsidRPr="009E5D50">
        <w:rPr>
          <w:rFonts w:ascii="Trebuchet MS" w:hAnsi="Trebuchet MS"/>
          <w:sz w:val="20"/>
        </w:rPr>
        <w:t>favorabile</w:t>
      </w:r>
      <w:proofErr w:type="spellEnd"/>
      <w:r w:rsidRPr="009E5D50">
        <w:rPr>
          <w:rFonts w:ascii="Trebuchet MS" w:hAnsi="Trebuchet MS"/>
          <w:sz w:val="20"/>
        </w:rPr>
        <w:t xml:space="preserve"> </w:t>
      </w:r>
      <w:proofErr w:type="spellStart"/>
      <w:r w:rsidRPr="009E5D50">
        <w:rPr>
          <w:rFonts w:ascii="Trebuchet MS" w:hAnsi="Trebuchet MS"/>
          <w:sz w:val="20"/>
        </w:rPr>
        <w:t>incluziunii</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de </w:t>
      </w:r>
      <w:proofErr w:type="spellStart"/>
      <w:r w:rsidRPr="009E5D50">
        <w:rPr>
          <w:rFonts w:ascii="Trebuchet MS" w:hAnsi="Trebuchet MS"/>
          <w:sz w:val="20"/>
        </w:rPr>
        <w:t>calitate</w:t>
      </w:r>
      <w:proofErr w:type="spellEnd"/>
      <w:r w:rsidRPr="009E5D50">
        <w:rPr>
          <w:rFonts w:ascii="Trebuchet MS" w:hAnsi="Trebuchet MS"/>
          <w:sz w:val="20"/>
        </w:rPr>
        <w:t xml:space="preserve"> </w:t>
      </w:r>
      <w:proofErr w:type="spellStart"/>
      <w:r w:rsidRPr="009E5D50">
        <w:rPr>
          <w:rFonts w:ascii="Trebuchet MS" w:hAnsi="Trebuchet MS"/>
          <w:sz w:val="20"/>
        </w:rPr>
        <w:t>în</w:t>
      </w:r>
      <w:proofErr w:type="spellEnd"/>
      <w:r w:rsidRPr="009E5D50">
        <w:rPr>
          <w:rFonts w:ascii="Trebuchet MS" w:hAnsi="Trebuchet MS"/>
          <w:sz w:val="20"/>
        </w:rPr>
        <w:t xml:space="preserve"> </w:t>
      </w:r>
      <w:proofErr w:type="spellStart"/>
      <w:r w:rsidRPr="009E5D50">
        <w:rPr>
          <w:rFonts w:ascii="Trebuchet MS" w:hAnsi="Trebuchet MS"/>
          <w:sz w:val="20"/>
        </w:rPr>
        <w:t>educație</w:t>
      </w:r>
      <w:proofErr w:type="spellEnd"/>
      <w:r w:rsidRPr="009E5D50">
        <w:rPr>
          <w:rFonts w:ascii="Trebuchet MS" w:hAnsi="Trebuchet MS"/>
          <w:sz w:val="20"/>
        </w:rPr>
        <w:t xml:space="preserve">, </w:t>
      </w:r>
      <w:proofErr w:type="spellStart"/>
      <w:r w:rsidRPr="009E5D50">
        <w:rPr>
          <w:rFonts w:ascii="Trebuchet MS" w:hAnsi="Trebuchet MS"/>
          <w:sz w:val="20"/>
        </w:rPr>
        <w:t>formare</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w:t>
      </w:r>
      <w:proofErr w:type="spellStart"/>
      <w:r w:rsidRPr="009E5D50">
        <w:rPr>
          <w:rFonts w:ascii="Trebuchet MS" w:hAnsi="Trebuchet MS"/>
          <w:sz w:val="20"/>
        </w:rPr>
        <w:t>învățare</w:t>
      </w:r>
      <w:proofErr w:type="spellEnd"/>
      <w:r w:rsidRPr="009E5D50">
        <w:rPr>
          <w:rFonts w:ascii="Trebuchet MS" w:hAnsi="Trebuchet MS"/>
          <w:sz w:val="20"/>
        </w:rPr>
        <w:t xml:space="preserve"> pe tot </w:t>
      </w:r>
      <w:proofErr w:type="spellStart"/>
      <w:r w:rsidRPr="009E5D50">
        <w:rPr>
          <w:rFonts w:ascii="Trebuchet MS" w:hAnsi="Trebuchet MS"/>
          <w:sz w:val="20"/>
        </w:rPr>
        <w:t>parcursul</w:t>
      </w:r>
      <w:proofErr w:type="spellEnd"/>
      <w:r w:rsidRPr="009E5D50">
        <w:rPr>
          <w:rFonts w:ascii="Trebuchet MS" w:hAnsi="Trebuchet MS"/>
          <w:sz w:val="20"/>
        </w:rPr>
        <w:t xml:space="preserve"> </w:t>
      </w:r>
      <w:proofErr w:type="spellStart"/>
      <w:r w:rsidRPr="009E5D50">
        <w:rPr>
          <w:rFonts w:ascii="Trebuchet MS" w:hAnsi="Trebuchet MS"/>
          <w:sz w:val="20"/>
        </w:rPr>
        <w:t>vieții</w:t>
      </w:r>
      <w:proofErr w:type="spellEnd"/>
      <w:r w:rsidRPr="009E5D50">
        <w:rPr>
          <w:rFonts w:ascii="Trebuchet MS" w:hAnsi="Trebuchet MS"/>
          <w:sz w:val="20"/>
        </w:rPr>
        <w:t xml:space="preserve"> </w:t>
      </w:r>
      <w:proofErr w:type="spellStart"/>
      <w:r w:rsidRPr="009E5D50">
        <w:rPr>
          <w:rFonts w:ascii="Trebuchet MS" w:hAnsi="Trebuchet MS"/>
          <w:sz w:val="20"/>
        </w:rPr>
        <w:t>prin</w:t>
      </w:r>
      <w:proofErr w:type="spellEnd"/>
      <w:r w:rsidRPr="009E5D50">
        <w:rPr>
          <w:rFonts w:ascii="Trebuchet MS" w:hAnsi="Trebuchet MS"/>
          <w:sz w:val="20"/>
        </w:rPr>
        <w:t xml:space="preserve"> </w:t>
      </w:r>
      <w:proofErr w:type="spellStart"/>
      <w:r w:rsidRPr="009E5D50">
        <w:rPr>
          <w:rFonts w:ascii="Trebuchet MS" w:hAnsi="Trebuchet MS"/>
          <w:sz w:val="20"/>
        </w:rPr>
        <w:t>dezvoltarea</w:t>
      </w:r>
      <w:proofErr w:type="spellEnd"/>
      <w:r w:rsidRPr="009E5D50">
        <w:rPr>
          <w:rFonts w:ascii="Trebuchet MS" w:hAnsi="Trebuchet MS"/>
          <w:sz w:val="20"/>
        </w:rPr>
        <w:t xml:space="preserve"> </w:t>
      </w:r>
      <w:proofErr w:type="spellStart"/>
      <w:r w:rsidRPr="009E5D50">
        <w:rPr>
          <w:rFonts w:ascii="Trebuchet MS" w:hAnsi="Trebuchet MS"/>
          <w:sz w:val="20"/>
        </w:rPr>
        <w:t>infrastructurii</w:t>
      </w:r>
      <w:proofErr w:type="spellEnd"/>
      <w:r w:rsidRPr="009E5D50">
        <w:rPr>
          <w:rFonts w:ascii="Trebuchet MS" w:hAnsi="Trebuchet MS"/>
          <w:sz w:val="20"/>
        </w:rPr>
        <w:t xml:space="preserve"> </w:t>
      </w:r>
      <w:proofErr w:type="spellStart"/>
      <w:r w:rsidRPr="009E5D50">
        <w:rPr>
          <w:rFonts w:ascii="Trebuchet MS" w:hAnsi="Trebuchet MS"/>
          <w:sz w:val="20"/>
        </w:rPr>
        <w:t>accesibile</w:t>
      </w:r>
      <w:proofErr w:type="spellEnd"/>
      <w:r w:rsidRPr="009E5D50">
        <w:rPr>
          <w:rFonts w:ascii="Trebuchet MS" w:hAnsi="Trebuchet MS"/>
          <w:sz w:val="20"/>
        </w:rPr>
        <w:t xml:space="preserve">, </w:t>
      </w:r>
      <w:proofErr w:type="spellStart"/>
      <w:r w:rsidRPr="009E5D50">
        <w:rPr>
          <w:rFonts w:ascii="Trebuchet MS" w:hAnsi="Trebuchet MS"/>
          <w:sz w:val="20"/>
        </w:rPr>
        <w:t>inclusiv</w:t>
      </w:r>
      <w:proofErr w:type="spellEnd"/>
      <w:r w:rsidRPr="009E5D50">
        <w:rPr>
          <w:rFonts w:ascii="Trebuchet MS" w:hAnsi="Trebuchet MS"/>
          <w:sz w:val="20"/>
        </w:rPr>
        <w:t xml:space="preserve"> </w:t>
      </w:r>
      <w:proofErr w:type="spellStart"/>
      <w:r w:rsidRPr="009E5D50">
        <w:rPr>
          <w:rFonts w:ascii="Trebuchet MS" w:hAnsi="Trebuchet MS"/>
          <w:sz w:val="20"/>
        </w:rPr>
        <w:t>prin</w:t>
      </w:r>
      <w:proofErr w:type="spellEnd"/>
      <w:r w:rsidRPr="009E5D50">
        <w:rPr>
          <w:rFonts w:ascii="Trebuchet MS" w:hAnsi="Trebuchet MS"/>
          <w:sz w:val="20"/>
        </w:rPr>
        <w:t xml:space="preserve"> </w:t>
      </w:r>
      <w:proofErr w:type="spellStart"/>
      <w:r w:rsidRPr="009E5D50">
        <w:rPr>
          <w:rFonts w:ascii="Trebuchet MS" w:hAnsi="Trebuchet MS"/>
          <w:sz w:val="20"/>
        </w:rPr>
        <w:t>promovarea</w:t>
      </w:r>
      <w:proofErr w:type="spellEnd"/>
      <w:r w:rsidRPr="009E5D50">
        <w:rPr>
          <w:rFonts w:ascii="Trebuchet MS" w:hAnsi="Trebuchet MS"/>
          <w:sz w:val="20"/>
        </w:rPr>
        <w:t xml:space="preserve"> </w:t>
      </w:r>
      <w:proofErr w:type="spellStart"/>
      <w:r w:rsidRPr="009E5D50">
        <w:rPr>
          <w:rFonts w:ascii="Trebuchet MS" w:hAnsi="Trebuchet MS"/>
          <w:sz w:val="20"/>
        </w:rPr>
        <w:t>rezilienței</w:t>
      </w:r>
      <w:proofErr w:type="spellEnd"/>
      <w:r w:rsidRPr="009E5D50">
        <w:rPr>
          <w:rFonts w:ascii="Trebuchet MS" w:hAnsi="Trebuchet MS"/>
          <w:sz w:val="20"/>
        </w:rPr>
        <w:t xml:space="preserve"> </w:t>
      </w:r>
      <w:proofErr w:type="spellStart"/>
      <w:r w:rsidRPr="009E5D50">
        <w:rPr>
          <w:rFonts w:ascii="Trebuchet MS" w:hAnsi="Trebuchet MS"/>
          <w:sz w:val="20"/>
        </w:rPr>
        <w:t>pentru</w:t>
      </w:r>
      <w:proofErr w:type="spellEnd"/>
      <w:r w:rsidRPr="009E5D50">
        <w:rPr>
          <w:rFonts w:ascii="Trebuchet MS" w:hAnsi="Trebuchet MS"/>
          <w:sz w:val="20"/>
        </w:rPr>
        <w:t xml:space="preserve"> </w:t>
      </w:r>
      <w:proofErr w:type="spellStart"/>
      <w:r w:rsidRPr="009E5D50">
        <w:rPr>
          <w:rFonts w:ascii="Trebuchet MS" w:hAnsi="Trebuchet MS"/>
          <w:sz w:val="20"/>
        </w:rPr>
        <w:t>educația</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w:t>
      </w:r>
      <w:proofErr w:type="spellStart"/>
      <w:r w:rsidRPr="009E5D50">
        <w:rPr>
          <w:rFonts w:ascii="Trebuchet MS" w:hAnsi="Trebuchet MS"/>
          <w:sz w:val="20"/>
        </w:rPr>
        <w:t>formarea</w:t>
      </w:r>
      <w:proofErr w:type="spellEnd"/>
      <w:r w:rsidRPr="009E5D50">
        <w:rPr>
          <w:rFonts w:ascii="Trebuchet MS" w:hAnsi="Trebuchet MS"/>
          <w:sz w:val="20"/>
        </w:rPr>
        <w:t xml:space="preserve"> la </w:t>
      </w:r>
      <w:proofErr w:type="spellStart"/>
      <w:r w:rsidRPr="009E5D50">
        <w:rPr>
          <w:rFonts w:ascii="Trebuchet MS" w:hAnsi="Trebuchet MS"/>
          <w:sz w:val="20"/>
        </w:rPr>
        <w:t>distanță</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online (FEDR).</w:t>
      </w:r>
    </w:p>
    <w:p w14:paraId="43E679A7" w14:textId="77777777" w:rsidR="00030CCD" w:rsidRPr="00030CCD" w:rsidRDefault="00030CCD" w:rsidP="00030CCD">
      <w:pPr>
        <w:spacing w:after="0"/>
        <w:rPr>
          <w:ins w:id="1" w:author="Consuela Primaru" w:date="2024-04-09T13:52:00Z" w16du:dateUtc="2024-04-09T10:52:00Z"/>
          <w:rFonts w:ascii="Trebuchet MS" w:hAnsi="Trebuchet MS"/>
          <w:color w:val="000000" w:themeColor="text1"/>
          <w:szCs w:val="24"/>
        </w:rPr>
      </w:pPr>
      <w:bookmarkStart w:id="2" w:name="_Hlk163133734"/>
      <w:proofErr w:type="spellStart"/>
      <w:ins w:id="3" w:author="Consuela Primaru" w:date="2024-04-09T13:52:00Z" w16du:dateUtc="2024-04-09T10:52:00Z">
        <w:r w:rsidRPr="00030CCD">
          <w:rPr>
            <w:rFonts w:ascii="Trebuchet MS" w:hAnsi="Trebuchet MS"/>
            <w:iCs/>
            <w:color w:val="000000" w:themeColor="text1"/>
          </w:rPr>
          <w:t>Operațiunea</w:t>
        </w:r>
        <w:proofErr w:type="spellEnd"/>
        <w:r w:rsidRPr="00030CCD">
          <w:rPr>
            <w:rFonts w:ascii="Trebuchet MS" w:hAnsi="Trebuchet MS"/>
            <w:iCs/>
            <w:color w:val="000000" w:themeColor="text1"/>
          </w:rPr>
          <w:t xml:space="preserve"> B – </w:t>
        </w:r>
        <w:proofErr w:type="spellStart"/>
        <w:r w:rsidRPr="00030CCD">
          <w:rPr>
            <w:rFonts w:ascii="Trebuchet MS" w:hAnsi="Trebuchet MS"/>
            <w:iCs/>
            <w:color w:val="000000" w:themeColor="text1"/>
          </w:rPr>
          <w:t>Sprijin</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acordat</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învățământului</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primar</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și</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secundar</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pentru</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îmbunătățirea</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accesului</w:t>
        </w:r>
        <w:proofErr w:type="spellEnd"/>
        <w:r w:rsidRPr="00030CCD">
          <w:rPr>
            <w:rFonts w:ascii="Trebuchet MS" w:hAnsi="Trebuchet MS"/>
            <w:iCs/>
            <w:color w:val="000000" w:themeColor="text1"/>
          </w:rPr>
          <w:t xml:space="preserve"> egal la </w:t>
        </w:r>
        <w:proofErr w:type="spellStart"/>
        <w:r w:rsidRPr="00030CCD">
          <w:rPr>
            <w:rFonts w:ascii="Trebuchet MS" w:hAnsi="Trebuchet MS"/>
            <w:iCs/>
            <w:color w:val="000000" w:themeColor="text1"/>
          </w:rPr>
          <w:t>servicii</w:t>
        </w:r>
        <w:proofErr w:type="spellEnd"/>
        <w:r w:rsidRPr="00030CCD">
          <w:rPr>
            <w:rFonts w:ascii="Trebuchet MS" w:hAnsi="Trebuchet MS"/>
            <w:iCs/>
            <w:color w:val="000000" w:themeColor="text1"/>
          </w:rPr>
          <w:t xml:space="preserve"> de </w:t>
        </w:r>
        <w:proofErr w:type="spellStart"/>
        <w:r w:rsidRPr="00030CCD">
          <w:rPr>
            <w:rFonts w:ascii="Trebuchet MS" w:hAnsi="Trebuchet MS"/>
            <w:iCs/>
            <w:color w:val="000000" w:themeColor="text1"/>
          </w:rPr>
          <w:t>calitate</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și</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incluzive</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în</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educație</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inclusiv</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prin</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promovarea</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rezilienței</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pentru</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educația</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și</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formarea</w:t>
        </w:r>
        <w:proofErr w:type="spellEnd"/>
        <w:r w:rsidRPr="00030CCD">
          <w:rPr>
            <w:rFonts w:ascii="Trebuchet MS" w:hAnsi="Trebuchet MS"/>
            <w:iCs/>
            <w:color w:val="000000" w:themeColor="text1"/>
          </w:rPr>
          <w:t xml:space="preserve"> la </w:t>
        </w:r>
        <w:proofErr w:type="spellStart"/>
        <w:r w:rsidRPr="00030CCD">
          <w:rPr>
            <w:rFonts w:ascii="Trebuchet MS" w:hAnsi="Trebuchet MS"/>
            <w:iCs/>
            <w:color w:val="000000" w:themeColor="text1"/>
          </w:rPr>
          <w:t>distanță</w:t>
        </w:r>
        <w:proofErr w:type="spellEnd"/>
        <w:r w:rsidRPr="00030CCD">
          <w:rPr>
            <w:rFonts w:ascii="Trebuchet MS" w:hAnsi="Trebuchet MS"/>
            <w:iCs/>
            <w:color w:val="000000" w:themeColor="text1"/>
          </w:rPr>
          <w:t xml:space="preserve"> </w:t>
        </w:r>
        <w:proofErr w:type="spellStart"/>
        <w:r w:rsidRPr="00030CCD">
          <w:rPr>
            <w:rFonts w:ascii="Trebuchet MS" w:hAnsi="Trebuchet MS"/>
            <w:iCs/>
            <w:color w:val="000000" w:themeColor="text1"/>
          </w:rPr>
          <w:t>și</w:t>
        </w:r>
        <w:proofErr w:type="spellEnd"/>
        <w:r w:rsidRPr="00030CCD">
          <w:rPr>
            <w:rFonts w:ascii="Trebuchet MS" w:hAnsi="Trebuchet MS"/>
            <w:iCs/>
            <w:color w:val="000000" w:themeColor="text1"/>
          </w:rPr>
          <w:t xml:space="preserve"> online</w:t>
        </w:r>
      </w:ins>
    </w:p>
    <w:p w14:paraId="7BD5D1BD" w14:textId="77777777" w:rsidR="00030CCD" w:rsidRPr="00030CCD" w:rsidRDefault="00030CCD" w:rsidP="00030CCD">
      <w:pPr>
        <w:spacing w:after="0"/>
        <w:rPr>
          <w:ins w:id="4" w:author="Consuela Primaru" w:date="2024-04-09T13:52:00Z" w16du:dateUtc="2024-04-09T10:52:00Z"/>
          <w:rFonts w:ascii="Trebuchet MS" w:hAnsi="Trebuchet MS"/>
          <w:szCs w:val="24"/>
          <w:highlight w:val="lightGray"/>
        </w:rPr>
      </w:pPr>
      <w:ins w:id="5" w:author="Consuela Primaru" w:date="2024-04-09T13:52:00Z" w16du:dateUtc="2024-04-09T10:52:00Z">
        <w:r w:rsidRPr="00030CCD">
          <w:rPr>
            <w:rFonts w:ascii="Trebuchet MS" w:hAnsi="Trebuchet MS"/>
            <w:color w:val="000000" w:themeColor="text1"/>
            <w:szCs w:val="24"/>
          </w:rPr>
          <w:t xml:space="preserve">Apel de </w:t>
        </w:r>
        <w:proofErr w:type="spellStart"/>
        <w:r w:rsidRPr="00030CCD">
          <w:rPr>
            <w:rFonts w:ascii="Trebuchet MS" w:hAnsi="Trebuchet MS"/>
            <w:color w:val="000000" w:themeColor="text1"/>
            <w:szCs w:val="24"/>
          </w:rPr>
          <w:t>proiecte</w:t>
        </w:r>
        <w:proofErr w:type="spellEnd"/>
        <w:r w:rsidRPr="00030CCD">
          <w:rPr>
            <w:rFonts w:ascii="Trebuchet MS" w:hAnsi="Trebuchet MS"/>
            <w:color w:val="000000" w:themeColor="text1"/>
            <w:szCs w:val="24"/>
          </w:rPr>
          <w:t>: PRSM/310/PRSM_P5/OP4/RSO4.2/PRSM_A23</w:t>
        </w:r>
      </w:ins>
    </w:p>
    <w:bookmarkEnd w:id="0"/>
    <w:bookmarkEnd w:id="2"/>
    <w:p w14:paraId="3D8EBDDC" w14:textId="71FB2AA6" w:rsidR="00715EEA" w:rsidRDefault="00715EEA" w:rsidP="001669DD">
      <w:pPr>
        <w:jc w:val="left"/>
        <w:rPr>
          <w:rFonts w:ascii="Trebuchet MS" w:hAnsi="Trebuchet MS"/>
          <w:b/>
          <w:bCs/>
          <w:szCs w:val="24"/>
          <w:lang w:val="ro-RO"/>
        </w:rPr>
      </w:pP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B99218A" w14:textId="439AAC66" w:rsidR="002E3CAD" w:rsidRPr="002E3CAD" w:rsidRDefault="002E3CAD" w:rsidP="002E3CAD">
      <w:pPr>
        <w:pStyle w:val="ListParagraph"/>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33C592B0" w14:textId="77777777" w:rsidR="002E3CAD" w:rsidRPr="003913B8" w:rsidRDefault="002E3CAD">
      <w:pPr>
        <w:rPr>
          <w:rFonts w:ascii="Trebuchet MS" w:hAnsi="Trebuchet MS"/>
          <w:b/>
          <w:bCs/>
          <w:szCs w:val="24"/>
          <w:lang w:val="ro-RO"/>
        </w:rPr>
      </w:pPr>
    </w:p>
    <w:p w14:paraId="055D51AC" w14:textId="14C83452" w:rsidR="00D44758" w:rsidRPr="00A96FF7" w:rsidRDefault="00A726FF" w:rsidP="00D2527D">
      <w:pPr>
        <w:pStyle w:val="ListParagraph"/>
        <w:numPr>
          <w:ilvl w:val="0"/>
          <w:numId w:val="1"/>
        </w:numPr>
        <w:outlineLvl w:val="2"/>
        <w:rPr>
          <w:rFonts w:ascii="Trebuchet MS" w:hAnsi="Trebuchet MS"/>
          <w:b/>
          <w:noProof/>
          <w:szCs w:val="24"/>
          <w:lang w:val="ro-RO"/>
        </w:rPr>
      </w:pPr>
      <w:r w:rsidRPr="00A96FF7">
        <w:rPr>
          <w:rFonts w:ascii="Trebuchet MS" w:hAnsi="Trebuchet MS"/>
          <w:b/>
          <w:noProof/>
          <w:szCs w:val="24"/>
          <w:lang w:val="ro-RO"/>
        </w:rPr>
        <w:t>RCO</w:t>
      </w:r>
      <w:r w:rsidR="009E5D50" w:rsidRPr="00A96FF7">
        <w:rPr>
          <w:rFonts w:ascii="Trebuchet MS" w:hAnsi="Trebuchet MS"/>
          <w:b/>
          <w:noProof/>
          <w:szCs w:val="24"/>
          <w:lang w:val="ro-RO"/>
        </w:rPr>
        <w:t>6</w:t>
      </w:r>
      <w:r w:rsidR="00667CC7" w:rsidRPr="00A96FF7">
        <w:rPr>
          <w:rFonts w:ascii="Trebuchet MS" w:hAnsi="Trebuchet MS"/>
          <w:b/>
          <w:noProof/>
          <w:szCs w:val="24"/>
          <w:lang w:val="ro-RO"/>
        </w:rPr>
        <w:t>7</w:t>
      </w:r>
      <w:r w:rsidRPr="00A96FF7">
        <w:rPr>
          <w:rFonts w:ascii="Trebuchet MS" w:hAnsi="Trebuchet MS"/>
          <w:b/>
          <w:noProof/>
          <w:szCs w:val="24"/>
          <w:lang w:val="ro-RO"/>
        </w:rPr>
        <w:t xml:space="preserve"> - </w:t>
      </w:r>
      <w:r w:rsidR="00667CC7" w:rsidRPr="00A96FF7">
        <w:rPr>
          <w:rFonts w:ascii="Trebuchet MS" w:hAnsi="Trebuchet MS"/>
          <w:b/>
          <w:noProof/>
          <w:color w:val="000000"/>
          <w:sz w:val="22"/>
          <w:szCs w:val="22"/>
          <w:lang w:val="ro-RO" w:eastAsia="en-IE"/>
        </w:rPr>
        <w:t>Capacitatea sălilor de clasă din structurile educaționale noi sau modernizate.</w:t>
      </w:r>
    </w:p>
    <w:tbl>
      <w:tblPr>
        <w:tblW w:w="9715" w:type="dxa"/>
        <w:tblLook w:val="04A0" w:firstRow="1" w:lastRow="0" w:firstColumn="1" w:lastColumn="0" w:noHBand="0" w:noVBand="1"/>
      </w:tblPr>
      <w:tblGrid>
        <w:gridCol w:w="704"/>
        <w:gridCol w:w="1934"/>
        <w:gridCol w:w="7077"/>
      </w:tblGrid>
      <w:tr w:rsidR="00D44758" w:rsidRPr="00A96FF7" w14:paraId="7D0D8D39" w14:textId="77777777" w:rsidTr="00D2527D">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A96FF7" w:rsidRDefault="00AE062F" w:rsidP="00A726FF">
            <w:pPr>
              <w:spacing w:after="0"/>
              <w:jc w:val="center"/>
              <w:rPr>
                <w:rFonts w:ascii="Trebuchet MS" w:hAnsi="Trebuchet MS"/>
                <w:b/>
                <w:noProof/>
                <w:color w:val="000000"/>
                <w:sz w:val="22"/>
                <w:szCs w:val="22"/>
                <w:lang w:val="ro-RO" w:eastAsia="en-IE"/>
              </w:rPr>
            </w:pPr>
            <w:bookmarkStart w:id="6" w:name="_Hlk144465204"/>
            <w:r w:rsidRPr="00A96FF7">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A96FF7" w:rsidRDefault="00AE062F" w:rsidP="00A726FF">
            <w:pPr>
              <w:spacing w:after="0"/>
              <w:jc w:val="center"/>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Domeniu</w:t>
            </w:r>
          </w:p>
        </w:tc>
        <w:tc>
          <w:tcPr>
            <w:tcW w:w="7077"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A96FF7" w:rsidRDefault="00AE062F" w:rsidP="00A726FF">
            <w:pPr>
              <w:spacing w:after="0"/>
              <w:jc w:val="center"/>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Detalii</w:t>
            </w:r>
          </w:p>
        </w:tc>
      </w:tr>
      <w:tr w:rsidR="00D44758" w:rsidRPr="00A96FF7" w14:paraId="19581FCA"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A96FF7" w:rsidRDefault="00D44758" w:rsidP="005B2CCB">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A96FF7" w:rsidRDefault="00D44758" w:rsidP="005B2CCB">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F</w:t>
            </w:r>
            <w:r w:rsidR="00AE062F" w:rsidRPr="00A96FF7">
              <w:rPr>
                <w:rFonts w:ascii="Trebuchet MS" w:hAnsi="Trebuchet MS"/>
                <w:noProof/>
                <w:color w:val="000000"/>
                <w:sz w:val="22"/>
                <w:szCs w:val="22"/>
                <w:lang w:val="ro-RO" w:eastAsia="en-IE"/>
              </w:rPr>
              <w:t>ond</w:t>
            </w:r>
          </w:p>
        </w:tc>
        <w:tc>
          <w:tcPr>
            <w:tcW w:w="7077" w:type="dxa"/>
            <w:tcBorders>
              <w:top w:val="nil"/>
              <w:left w:val="nil"/>
              <w:bottom w:val="single" w:sz="4" w:space="0" w:color="auto"/>
              <w:right w:val="single" w:sz="4" w:space="0" w:color="auto"/>
            </w:tcBorders>
            <w:shd w:val="clear" w:color="auto" w:fill="auto"/>
            <w:noWrap/>
          </w:tcPr>
          <w:p w14:paraId="4B766D9E" w14:textId="334CDC15" w:rsidR="00D44758" w:rsidRPr="00A96FF7" w:rsidRDefault="00AE062F" w:rsidP="005B2CCB">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FEDR</w:t>
            </w:r>
          </w:p>
        </w:tc>
      </w:tr>
      <w:tr w:rsidR="00D44758" w:rsidRPr="00A96FF7" w14:paraId="7C9A1F6E"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A96FF7" w:rsidRDefault="00D44758" w:rsidP="005B2CCB">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A96FF7" w:rsidRDefault="00AE062F" w:rsidP="005B2CCB">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Cod indicator</w:t>
            </w:r>
          </w:p>
        </w:tc>
        <w:tc>
          <w:tcPr>
            <w:tcW w:w="7077" w:type="dxa"/>
            <w:tcBorders>
              <w:top w:val="nil"/>
              <w:left w:val="nil"/>
              <w:bottom w:val="single" w:sz="4" w:space="0" w:color="auto"/>
              <w:right w:val="single" w:sz="4" w:space="0" w:color="auto"/>
            </w:tcBorders>
            <w:shd w:val="clear" w:color="auto" w:fill="auto"/>
            <w:noWrap/>
          </w:tcPr>
          <w:p w14:paraId="0892A394" w14:textId="62A210C4" w:rsidR="00D44758" w:rsidRPr="00A96FF7" w:rsidRDefault="00D44758" w:rsidP="005B2CCB">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RCO</w:t>
            </w:r>
            <w:r w:rsidR="00D2527D" w:rsidRPr="00A96FF7">
              <w:rPr>
                <w:rFonts w:ascii="Trebuchet MS" w:hAnsi="Trebuchet MS"/>
                <w:b/>
                <w:noProof/>
                <w:color w:val="000000"/>
                <w:sz w:val="22"/>
                <w:szCs w:val="22"/>
                <w:lang w:val="ro-RO" w:eastAsia="en-IE"/>
              </w:rPr>
              <w:t>6</w:t>
            </w:r>
            <w:r w:rsidR="00667CC7" w:rsidRPr="00A96FF7">
              <w:rPr>
                <w:rFonts w:ascii="Trebuchet MS" w:hAnsi="Trebuchet MS"/>
                <w:b/>
                <w:noProof/>
                <w:color w:val="000000"/>
                <w:sz w:val="22"/>
                <w:szCs w:val="22"/>
                <w:lang w:val="ro-RO" w:eastAsia="en-IE"/>
              </w:rPr>
              <w:t>7</w:t>
            </w:r>
          </w:p>
        </w:tc>
      </w:tr>
      <w:tr w:rsidR="00D44758" w:rsidRPr="00A96FF7" w14:paraId="2980A286"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A96FF7" w:rsidRDefault="00D44758" w:rsidP="005B2CCB">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A96FF7" w:rsidRDefault="00AE062F" w:rsidP="005B2CCB">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Nume indicator</w:t>
            </w:r>
          </w:p>
        </w:tc>
        <w:tc>
          <w:tcPr>
            <w:tcW w:w="7077" w:type="dxa"/>
            <w:tcBorders>
              <w:top w:val="nil"/>
              <w:left w:val="nil"/>
              <w:bottom w:val="single" w:sz="4" w:space="0" w:color="auto"/>
              <w:right w:val="single" w:sz="4" w:space="0" w:color="auto"/>
            </w:tcBorders>
            <w:shd w:val="clear" w:color="auto" w:fill="auto"/>
          </w:tcPr>
          <w:p w14:paraId="47DDF805" w14:textId="69C11245" w:rsidR="00D44758" w:rsidRPr="00A96FF7" w:rsidRDefault="00667CC7" w:rsidP="005B2CCB">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Capacitatea sălilor de clasă din structurile educaționale noi sau modernizate.</w:t>
            </w:r>
          </w:p>
        </w:tc>
      </w:tr>
      <w:tr w:rsidR="00D44758" w:rsidRPr="00A96FF7" w14:paraId="7FFAEBEA"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A96FF7" w:rsidRDefault="00D44758" w:rsidP="005B2CCB">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A96FF7" w:rsidRDefault="00AE062F" w:rsidP="005B2CCB">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Unitate de măsură</w:t>
            </w:r>
          </w:p>
        </w:tc>
        <w:tc>
          <w:tcPr>
            <w:tcW w:w="7077" w:type="dxa"/>
            <w:tcBorders>
              <w:top w:val="nil"/>
              <w:left w:val="nil"/>
              <w:bottom w:val="single" w:sz="4" w:space="0" w:color="auto"/>
              <w:right w:val="single" w:sz="4" w:space="0" w:color="auto"/>
            </w:tcBorders>
            <w:shd w:val="clear" w:color="auto" w:fill="auto"/>
            <w:noWrap/>
          </w:tcPr>
          <w:p w14:paraId="79F325B8" w14:textId="04480A80" w:rsidR="00D44758" w:rsidRPr="00A96FF7" w:rsidRDefault="00D2527D" w:rsidP="005B2CCB">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persoane</w:t>
            </w:r>
          </w:p>
        </w:tc>
      </w:tr>
      <w:tr w:rsidR="00D44758" w:rsidRPr="00A96FF7" w14:paraId="5DA745C5"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A96FF7" w:rsidRDefault="00D44758" w:rsidP="005B2CCB">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A96FF7" w:rsidRDefault="00D44758" w:rsidP="005B2CCB">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T</w:t>
            </w:r>
            <w:r w:rsidR="00AE062F" w:rsidRPr="00A96FF7">
              <w:rPr>
                <w:rFonts w:ascii="Trebuchet MS" w:hAnsi="Trebuchet MS"/>
                <w:noProof/>
                <w:color w:val="000000"/>
                <w:sz w:val="22"/>
                <w:szCs w:val="22"/>
                <w:lang w:val="ro-RO" w:eastAsia="en-IE"/>
              </w:rPr>
              <w:t>ip indicator</w:t>
            </w:r>
          </w:p>
        </w:tc>
        <w:tc>
          <w:tcPr>
            <w:tcW w:w="7077" w:type="dxa"/>
            <w:tcBorders>
              <w:top w:val="nil"/>
              <w:left w:val="nil"/>
              <w:bottom w:val="single" w:sz="4" w:space="0" w:color="auto"/>
              <w:right w:val="single" w:sz="4" w:space="0" w:color="auto"/>
            </w:tcBorders>
            <w:shd w:val="clear" w:color="auto" w:fill="auto"/>
            <w:noWrap/>
          </w:tcPr>
          <w:p w14:paraId="1F6E184F" w14:textId="0AF49577" w:rsidR="00D44758" w:rsidRPr="00A96FF7" w:rsidRDefault="00287E4E" w:rsidP="005B2CCB">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Realizare (output)</w:t>
            </w:r>
          </w:p>
        </w:tc>
      </w:tr>
      <w:tr w:rsidR="00AE062F" w:rsidRPr="00A96FF7" w14:paraId="33CCB205"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A96FF7" w:rsidRDefault="00AE062F" w:rsidP="00AE062F">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A96FF7" w:rsidRDefault="00AE062F" w:rsidP="00AE062F">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Valoarea de bază</w:t>
            </w:r>
          </w:p>
        </w:tc>
        <w:tc>
          <w:tcPr>
            <w:tcW w:w="7077" w:type="dxa"/>
            <w:tcBorders>
              <w:top w:val="nil"/>
              <w:left w:val="nil"/>
              <w:bottom w:val="single" w:sz="4" w:space="0" w:color="auto"/>
              <w:right w:val="single" w:sz="4" w:space="0" w:color="auto"/>
            </w:tcBorders>
            <w:shd w:val="clear" w:color="auto" w:fill="auto"/>
            <w:noWrap/>
            <w:vAlign w:val="center"/>
          </w:tcPr>
          <w:p w14:paraId="1B8AB84A" w14:textId="048C5E52" w:rsidR="00AE062F" w:rsidRPr="00A96FF7" w:rsidRDefault="00AE062F" w:rsidP="00AE062F">
            <w:pPr>
              <w:spacing w:after="0"/>
              <w:jc w:val="left"/>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0</w:t>
            </w:r>
          </w:p>
        </w:tc>
      </w:tr>
      <w:tr w:rsidR="00AE062F" w:rsidRPr="00A96FF7" w14:paraId="4287B3ED"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A96FF7" w:rsidRDefault="00AE062F" w:rsidP="00AE062F">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A96FF7" w:rsidRDefault="00AE062F" w:rsidP="00AE062F">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 xml:space="preserve"> Obiectiv de etapă 2024</w:t>
            </w:r>
          </w:p>
        </w:tc>
        <w:tc>
          <w:tcPr>
            <w:tcW w:w="7077" w:type="dxa"/>
            <w:tcBorders>
              <w:top w:val="nil"/>
              <w:left w:val="nil"/>
              <w:bottom w:val="single" w:sz="4" w:space="0" w:color="auto"/>
              <w:right w:val="single" w:sz="4" w:space="0" w:color="auto"/>
            </w:tcBorders>
            <w:shd w:val="clear" w:color="auto" w:fill="auto"/>
            <w:noWrap/>
            <w:vAlign w:val="center"/>
          </w:tcPr>
          <w:p w14:paraId="0B25C1C7" w14:textId="3197F115" w:rsidR="00AE062F" w:rsidRPr="00A96FF7" w:rsidRDefault="00D2527D" w:rsidP="00AE062F">
            <w:pPr>
              <w:spacing w:after="0"/>
              <w:jc w:val="left"/>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0</w:t>
            </w:r>
          </w:p>
        </w:tc>
      </w:tr>
      <w:tr w:rsidR="00AE062F" w:rsidRPr="00A96FF7" w14:paraId="2493DBC6"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A96FF7" w:rsidRDefault="00AE062F" w:rsidP="00AE062F">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A96FF7" w:rsidRDefault="00AE062F" w:rsidP="00AE062F">
            <w:pPr>
              <w:spacing w:after="0"/>
              <w:jc w:val="left"/>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Ținta 2029</w:t>
            </w:r>
          </w:p>
        </w:tc>
        <w:tc>
          <w:tcPr>
            <w:tcW w:w="7077" w:type="dxa"/>
            <w:tcBorders>
              <w:top w:val="nil"/>
              <w:left w:val="nil"/>
              <w:bottom w:val="single" w:sz="4" w:space="0" w:color="auto"/>
              <w:right w:val="single" w:sz="4" w:space="0" w:color="auto"/>
            </w:tcBorders>
            <w:shd w:val="clear" w:color="auto" w:fill="auto"/>
            <w:noWrap/>
            <w:vAlign w:val="center"/>
          </w:tcPr>
          <w:p w14:paraId="53578465" w14:textId="6AD7050C" w:rsidR="002863EC" w:rsidRDefault="002863EC" w:rsidP="00AE062F">
            <w:pPr>
              <w:spacing w:after="0"/>
              <w:jc w:val="left"/>
              <w:rPr>
                <w:rFonts w:ascii="Trebuchet MS" w:hAnsi="Trebuchet MS" w:cs="Calibri"/>
                <w:color w:val="000000"/>
                <w:sz w:val="22"/>
                <w:szCs w:val="22"/>
                <w:lang w:val="ro-RO"/>
              </w:rPr>
            </w:pPr>
            <w:r w:rsidRPr="002863EC">
              <w:rPr>
                <w:rFonts w:ascii="Trebuchet MS" w:hAnsi="Trebuchet MS" w:cs="Calibri"/>
                <w:color w:val="000000"/>
                <w:sz w:val="22"/>
                <w:szCs w:val="22"/>
                <w:lang w:val="ro-RO"/>
              </w:rPr>
              <w:t>&gt;0</w:t>
            </w:r>
          </w:p>
          <w:p w14:paraId="71A01007" w14:textId="5BBBEBF2" w:rsidR="00AE062F" w:rsidRPr="00A96FF7" w:rsidRDefault="00667CC7" w:rsidP="00AE062F">
            <w:pPr>
              <w:spacing w:after="0"/>
              <w:jc w:val="left"/>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Ținta reprezintă capacitatea planificată pentru sălile de clasă din structuri educaționale incluse în proiect.</w:t>
            </w:r>
          </w:p>
        </w:tc>
      </w:tr>
      <w:tr w:rsidR="00AE062F" w:rsidRPr="00A96FF7" w14:paraId="62D86D34" w14:textId="77777777" w:rsidTr="00D2527D">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A96FF7" w:rsidRDefault="00287E4E" w:rsidP="00AE062F">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A96FF7" w:rsidRDefault="00AE062F" w:rsidP="00AE062F">
            <w:pPr>
              <w:spacing w:after="0"/>
              <w:jc w:val="left"/>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Definiție și concepte</w:t>
            </w:r>
          </w:p>
        </w:tc>
        <w:tc>
          <w:tcPr>
            <w:tcW w:w="7077" w:type="dxa"/>
            <w:tcBorders>
              <w:top w:val="nil"/>
              <w:left w:val="nil"/>
              <w:bottom w:val="single" w:sz="4" w:space="0" w:color="auto"/>
              <w:right w:val="single" w:sz="4" w:space="0" w:color="auto"/>
            </w:tcBorders>
            <w:shd w:val="clear" w:color="auto" w:fill="auto"/>
            <w:vAlign w:val="center"/>
          </w:tcPr>
          <w:p w14:paraId="04481AD7" w14:textId="77777777" w:rsidR="0042169C" w:rsidRPr="00A96FF7" w:rsidRDefault="0042169C" w:rsidP="0042169C">
            <w:pPr>
              <w:spacing w:after="0"/>
              <w:rPr>
                <w:rFonts w:ascii="Trebuchet MS" w:hAnsi="Trebuchet MS" w:cs="Calibri"/>
                <w:color w:val="000000"/>
                <w:sz w:val="22"/>
                <w:szCs w:val="22"/>
                <w:lang w:val="ro-RO"/>
              </w:rPr>
            </w:pPr>
            <w:r w:rsidRPr="00A96FF7">
              <w:rPr>
                <w:rFonts w:ascii="Trebuchet MS" w:hAnsi="Trebuchet MS" w:cs="Calibri"/>
                <w:color w:val="000000"/>
                <w:sz w:val="22"/>
                <w:szCs w:val="22"/>
                <w:lang w:val="ro-RO"/>
              </w:rPr>
              <w:t>Capacitatea sălilor de clasă măsurată ca număr maxim de elevi care pot fi înscriși și pot folosi structurile de învățământ sprijinite.</w:t>
            </w:r>
          </w:p>
          <w:p w14:paraId="5D3A50E8" w14:textId="77777777" w:rsidR="0042169C" w:rsidRPr="00A96FF7" w:rsidRDefault="0042169C" w:rsidP="0042169C">
            <w:pPr>
              <w:spacing w:after="0"/>
              <w:rPr>
                <w:rFonts w:ascii="Trebuchet MS" w:hAnsi="Trebuchet MS" w:cs="Calibri"/>
                <w:color w:val="000000"/>
                <w:sz w:val="22"/>
                <w:szCs w:val="22"/>
                <w:lang w:val="ro-RO"/>
              </w:rPr>
            </w:pPr>
          </w:p>
          <w:p w14:paraId="213EC8AD" w14:textId="77777777" w:rsidR="0042169C" w:rsidRPr="00A96FF7" w:rsidRDefault="0042169C" w:rsidP="0042169C">
            <w:pPr>
              <w:spacing w:after="0"/>
              <w:rPr>
                <w:rFonts w:ascii="Trebuchet MS" w:hAnsi="Trebuchet MS" w:cs="Calibri"/>
                <w:color w:val="000000"/>
                <w:sz w:val="22"/>
                <w:szCs w:val="22"/>
                <w:lang w:val="ro-RO"/>
              </w:rPr>
            </w:pPr>
            <w:r w:rsidRPr="00A96FF7">
              <w:rPr>
                <w:rFonts w:ascii="Trebuchet MS" w:hAnsi="Trebuchet MS" w:cs="Calibri"/>
                <w:color w:val="000000"/>
                <w:sz w:val="22"/>
                <w:szCs w:val="22"/>
                <w:lang w:val="ro-RO"/>
              </w:rPr>
              <w:t>Capacitatea sălii de clasă ar trebui calculată în conformitate cu legislația națională, și nu include profesorii, părinții, personalul auxiliar sau alte persoane folosesc structurile educaționale sprijinite.</w:t>
            </w:r>
          </w:p>
          <w:p w14:paraId="00A5531E" w14:textId="77777777" w:rsidR="0042169C" w:rsidRPr="00A96FF7" w:rsidRDefault="0042169C" w:rsidP="0042169C">
            <w:pPr>
              <w:spacing w:after="0"/>
              <w:rPr>
                <w:rFonts w:ascii="Trebuchet MS" w:hAnsi="Trebuchet MS" w:cs="Calibri"/>
                <w:color w:val="000000"/>
                <w:sz w:val="22"/>
                <w:szCs w:val="22"/>
                <w:lang w:val="ro-RO"/>
              </w:rPr>
            </w:pPr>
          </w:p>
          <w:p w14:paraId="5A5AA77E" w14:textId="549100BE" w:rsidR="00AE062F" w:rsidRPr="00A96FF7" w:rsidRDefault="0042169C" w:rsidP="0042169C">
            <w:pPr>
              <w:spacing w:after="0"/>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Structurile educaționale</w:t>
            </w:r>
            <w:r w:rsidRPr="003A6968">
              <w:rPr>
                <w:rFonts w:ascii="Trebuchet MS" w:hAnsi="Trebuchet MS" w:cs="Calibri"/>
                <w:color w:val="000000"/>
                <w:sz w:val="22"/>
                <w:szCs w:val="22"/>
                <w:lang w:val="ro-RO"/>
              </w:rPr>
              <w:t xml:space="preserve">, cum ar fi școlile </w:t>
            </w:r>
            <w:r w:rsidRPr="00A96FF7">
              <w:rPr>
                <w:rFonts w:ascii="Trebuchet MS" w:hAnsi="Trebuchet MS" w:cs="Calibri"/>
                <w:color w:val="000000"/>
                <w:sz w:val="22"/>
                <w:szCs w:val="22"/>
                <w:lang w:val="ro-RO"/>
              </w:rPr>
              <w:t xml:space="preserve"> pot fi nou construite sau modernizate. Modernizarea nu include renovări pentru îmbunătățirea performanței energetice, sau întreținere și reparații.</w:t>
            </w:r>
          </w:p>
        </w:tc>
      </w:tr>
      <w:tr w:rsidR="00AE062F" w:rsidRPr="00A96FF7" w14:paraId="02BF3CB3"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456D23F9" w:rsidR="00AE062F" w:rsidRPr="00A96FF7" w:rsidRDefault="00287E4E" w:rsidP="00AE062F">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A96FF7" w:rsidRDefault="00AE062F" w:rsidP="00AE062F">
            <w:pPr>
              <w:spacing w:after="0"/>
              <w:jc w:val="left"/>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Referințe</w:t>
            </w:r>
          </w:p>
        </w:tc>
        <w:tc>
          <w:tcPr>
            <w:tcW w:w="7077" w:type="dxa"/>
            <w:tcBorders>
              <w:top w:val="nil"/>
              <w:left w:val="nil"/>
              <w:bottom w:val="single" w:sz="4" w:space="0" w:color="auto"/>
              <w:right w:val="single" w:sz="4" w:space="0" w:color="auto"/>
            </w:tcBorders>
            <w:shd w:val="clear" w:color="auto" w:fill="auto"/>
            <w:vAlign w:val="center"/>
          </w:tcPr>
          <w:p w14:paraId="16B04121" w14:textId="76759B26" w:rsidR="00AE062F" w:rsidRPr="00A96FF7" w:rsidRDefault="00AE062F" w:rsidP="00287E4E">
            <w:pPr>
              <w:spacing w:after="0"/>
              <w:rPr>
                <w:rFonts w:ascii="Trebuchet MS" w:hAnsi="Trebuchet MS"/>
                <w:noProof/>
                <w:color w:val="000000"/>
                <w:sz w:val="22"/>
                <w:szCs w:val="22"/>
                <w:lang w:val="ro-RO" w:eastAsia="en-IE"/>
              </w:rPr>
            </w:pPr>
          </w:p>
        </w:tc>
      </w:tr>
      <w:tr w:rsidR="003913B8" w:rsidRPr="00A96FF7" w14:paraId="071EB15C" w14:textId="77777777" w:rsidTr="00D2527D">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EBD6818" w:rsidR="003913B8" w:rsidRPr="00A96FF7" w:rsidRDefault="003913B8" w:rsidP="00AE062F">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A96FF7" w:rsidRDefault="003913B8" w:rsidP="00AE062F">
            <w:pPr>
              <w:spacing w:after="0"/>
              <w:jc w:val="left"/>
              <w:rPr>
                <w:rFonts w:ascii="Trebuchet MS" w:hAnsi="Trebuchet MS" w:cs="Calibri"/>
                <w:color w:val="000000"/>
                <w:sz w:val="22"/>
                <w:szCs w:val="22"/>
                <w:lang w:val="ro-RO"/>
              </w:rPr>
            </w:pPr>
            <w:r w:rsidRPr="00A96FF7">
              <w:rPr>
                <w:rFonts w:ascii="Trebuchet MS" w:hAnsi="Trebuchet MS" w:cs="Calibri"/>
                <w:color w:val="000000"/>
                <w:sz w:val="22"/>
                <w:szCs w:val="22"/>
                <w:lang w:val="ro-RO"/>
              </w:rPr>
              <w:t>Note</w:t>
            </w:r>
          </w:p>
        </w:tc>
        <w:tc>
          <w:tcPr>
            <w:tcW w:w="7077" w:type="dxa"/>
            <w:tcBorders>
              <w:top w:val="single" w:sz="4" w:space="0" w:color="auto"/>
              <w:left w:val="nil"/>
              <w:bottom w:val="single" w:sz="4" w:space="0" w:color="auto"/>
              <w:right w:val="single" w:sz="4" w:space="0" w:color="auto"/>
            </w:tcBorders>
            <w:shd w:val="clear" w:color="auto" w:fill="auto"/>
            <w:vAlign w:val="center"/>
          </w:tcPr>
          <w:p w14:paraId="0B3B9062" w14:textId="33C7BA06" w:rsidR="003913B8" w:rsidRPr="00A96FF7" w:rsidRDefault="003913B8" w:rsidP="00287E4E">
            <w:pPr>
              <w:spacing w:after="0"/>
              <w:rPr>
                <w:rFonts w:ascii="Trebuchet MS" w:hAnsi="Trebuchet MS" w:cs="Calibri"/>
                <w:color w:val="000000"/>
                <w:sz w:val="22"/>
                <w:szCs w:val="22"/>
                <w:lang w:val="ro-RO"/>
              </w:rPr>
            </w:pPr>
          </w:p>
        </w:tc>
      </w:tr>
      <w:bookmarkEnd w:id="6"/>
    </w:tbl>
    <w:p w14:paraId="7A61649A" w14:textId="77777777" w:rsidR="00D44758" w:rsidRDefault="00D44758">
      <w:pPr>
        <w:rPr>
          <w:rFonts w:ascii="Trebuchet MS" w:hAnsi="Trebuchet MS"/>
          <w:lang w:val="ro-RO"/>
        </w:rPr>
      </w:pPr>
    </w:p>
    <w:p w14:paraId="7EEB9F9C" w14:textId="77777777" w:rsidR="00A96FF7" w:rsidRPr="00A96FF7" w:rsidRDefault="00A96FF7">
      <w:pPr>
        <w:rPr>
          <w:rFonts w:ascii="Trebuchet MS" w:hAnsi="Trebuchet MS"/>
          <w:lang w:val="ro-RO"/>
        </w:rPr>
      </w:pPr>
    </w:p>
    <w:p w14:paraId="53F16ECE" w14:textId="62BD3CC2" w:rsidR="003913B8" w:rsidRPr="00A96FF7" w:rsidRDefault="003913B8" w:rsidP="003913B8">
      <w:pPr>
        <w:pStyle w:val="ListParagraph"/>
        <w:numPr>
          <w:ilvl w:val="0"/>
          <w:numId w:val="1"/>
        </w:numPr>
        <w:rPr>
          <w:rFonts w:ascii="Trebuchet MS" w:hAnsi="Trebuchet MS"/>
          <w:b/>
          <w:bCs/>
          <w:lang w:val="ro-RO"/>
        </w:rPr>
      </w:pPr>
      <w:r w:rsidRPr="00A96FF7">
        <w:rPr>
          <w:rFonts w:ascii="Trebuchet MS" w:hAnsi="Trebuchet MS"/>
          <w:b/>
          <w:bCs/>
          <w:lang w:val="ro-RO"/>
        </w:rPr>
        <w:lastRenderedPageBreak/>
        <w:t>RCR</w:t>
      </w:r>
      <w:r w:rsidR="009E5D50" w:rsidRPr="00A96FF7">
        <w:rPr>
          <w:rFonts w:ascii="Trebuchet MS" w:hAnsi="Trebuchet MS"/>
          <w:b/>
          <w:bCs/>
          <w:lang w:val="ro-RO"/>
        </w:rPr>
        <w:t>7</w:t>
      </w:r>
      <w:r w:rsidR="00667CC7" w:rsidRPr="00A96FF7">
        <w:rPr>
          <w:rFonts w:ascii="Trebuchet MS" w:hAnsi="Trebuchet MS"/>
          <w:b/>
          <w:bCs/>
          <w:lang w:val="ro-RO"/>
        </w:rPr>
        <w:t>1</w:t>
      </w:r>
      <w:r w:rsidRPr="00A96FF7">
        <w:rPr>
          <w:rFonts w:ascii="Trebuchet MS" w:hAnsi="Trebuchet MS"/>
          <w:b/>
          <w:bCs/>
          <w:lang w:val="ro-RO"/>
        </w:rPr>
        <w:t xml:space="preserve"> - </w:t>
      </w:r>
      <w:proofErr w:type="spellStart"/>
      <w:r w:rsidR="00667CC7" w:rsidRPr="00A96FF7">
        <w:rPr>
          <w:rFonts w:ascii="Trebuchet MS" w:hAnsi="Trebuchet MS"/>
        </w:rPr>
        <w:t>Număr</w:t>
      </w:r>
      <w:proofErr w:type="spellEnd"/>
      <w:r w:rsidR="00667CC7" w:rsidRPr="00A96FF7">
        <w:rPr>
          <w:rFonts w:ascii="Trebuchet MS" w:hAnsi="Trebuchet MS"/>
        </w:rPr>
        <w:t xml:space="preserve"> </w:t>
      </w:r>
      <w:proofErr w:type="spellStart"/>
      <w:r w:rsidR="00667CC7" w:rsidRPr="00A96FF7">
        <w:rPr>
          <w:rFonts w:ascii="Trebuchet MS" w:hAnsi="Trebuchet MS"/>
        </w:rPr>
        <w:t>anual</w:t>
      </w:r>
      <w:proofErr w:type="spellEnd"/>
      <w:r w:rsidR="00667CC7" w:rsidRPr="00A96FF7">
        <w:rPr>
          <w:rFonts w:ascii="Trebuchet MS" w:hAnsi="Trebuchet MS"/>
        </w:rPr>
        <w:t xml:space="preserve"> de </w:t>
      </w:r>
      <w:proofErr w:type="spellStart"/>
      <w:r w:rsidR="00667CC7" w:rsidRPr="00A96FF7">
        <w:rPr>
          <w:rFonts w:ascii="Trebuchet MS" w:hAnsi="Trebuchet MS"/>
        </w:rPr>
        <w:t>utilizatori</w:t>
      </w:r>
      <w:proofErr w:type="spellEnd"/>
      <w:r w:rsidR="00667CC7" w:rsidRPr="00A96FF7">
        <w:rPr>
          <w:rFonts w:ascii="Trebuchet MS" w:hAnsi="Trebuchet MS"/>
        </w:rPr>
        <w:t xml:space="preserve"> ai </w:t>
      </w:r>
      <w:proofErr w:type="spellStart"/>
      <w:r w:rsidR="00667CC7" w:rsidRPr="00A96FF7">
        <w:rPr>
          <w:rFonts w:ascii="Trebuchet MS" w:hAnsi="Trebuchet MS"/>
        </w:rPr>
        <w:t>structurilor</w:t>
      </w:r>
      <w:proofErr w:type="spellEnd"/>
      <w:r w:rsidR="00667CC7" w:rsidRPr="00A96FF7">
        <w:rPr>
          <w:rFonts w:ascii="Trebuchet MS" w:hAnsi="Trebuchet MS"/>
        </w:rPr>
        <w:t xml:space="preserve"> </w:t>
      </w:r>
      <w:proofErr w:type="spellStart"/>
      <w:r w:rsidR="00667CC7" w:rsidRPr="00A96FF7">
        <w:rPr>
          <w:rFonts w:ascii="Trebuchet MS" w:hAnsi="Trebuchet MS"/>
        </w:rPr>
        <w:t>educaționale</w:t>
      </w:r>
      <w:proofErr w:type="spellEnd"/>
      <w:r w:rsidR="00667CC7" w:rsidRPr="00A96FF7">
        <w:rPr>
          <w:rFonts w:ascii="Trebuchet MS" w:hAnsi="Trebuchet MS"/>
        </w:rPr>
        <w:t xml:space="preserve"> </w:t>
      </w:r>
      <w:proofErr w:type="spellStart"/>
      <w:r w:rsidR="00667CC7" w:rsidRPr="00A96FF7">
        <w:rPr>
          <w:rFonts w:ascii="Trebuchet MS" w:hAnsi="Trebuchet MS"/>
        </w:rPr>
        <w:t>noi</w:t>
      </w:r>
      <w:proofErr w:type="spellEnd"/>
      <w:r w:rsidR="00667CC7" w:rsidRPr="00A96FF7">
        <w:rPr>
          <w:rFonts w:ascii="Trebuchet MS" w:hAnsi="Trebuchet MS"/>
        </w:rPr>
        <w:t xml:space="preserve"> </w:t>
      </w:r>
      <w:proofErr w:type="spellStart"/>
      <w:r w:rsidR="00667CC7" w:rsidRPr="00A96FF7">
        <w:rPr>
          <w:rFonts w:ascii="Trebuchet MS" w:hAnsi="Trebuchet MS"/>
        </w:rPr>
        <w:t>sau</w:t>
      </w:r>
      <w:proofErr w:type="spellEnd"/>
      <w:r w:rsidR="00667CC7" w:rsidRPr="00A96FF7">
        <w:rPr>
          <w:rFonts w:ascii="Trebuchet MS" w:hAnsi="Trebuchet MS"/>
        </w:rPr>
        <w:t xml:space="preserve"> </w:t>
      </w:r>
      <w:proofErr w:type="spellStart"/>
      <w:r w:rsidR="00667CC7" w:rsidRPr="00A96FF7">
        <w:rPr>
          <w:rFonts w:ascii="Trebuchet MS" w:hAnsi="Trebuchet MS"/>
        </w:rPr>
        <w:t>modernizate</w:t>
      </w:r>
      <w:proofErr w:type="spellEnd"/>
    </w:p>
    <w:p w14:paraId="34D3C3E1" w14:textId="77777777" w:rsidR="00775E61" w:rsidRPr="003913B8" w:rsidRDefault="00775E61" w:rsidP="00775E61">
      <w:pPr>
        <w:pStyle w:val="ListParagraph"/>
        <w:rPr>
          <w:rFonts w:ascii="Trebuchet MS" w:hAnsi="Trebuchet MS"/>
          <w:lang w:val="ro-RO"/>
        </w:rPr>
      </w:pPr>
    </w:p>
    <w:tbl>
      <w:tblPr>
        <w:tblW w:w="8926" w:type="dxa"/>
        <w:tblLook w:val="04A0" w:firstRow="1" w:lastRow="0" w:firstColumn="1" w:lastColumn="0" w:noHBand="0" w:noVBand="1"/>
      </w:tblPr>
      <w:tblGrid>
        <w:gridCol w:w="704"/>
        <w:gridCol w:w="1934"/>
        <w:gridCol w:w="6288"/>
      </w:tblGrid>
      <w:tr w:rsidR="003913B8" w:rsidRPr="00287E4E" w14:paraId="60B0EF3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43EFC04" w14:textId="77777777" w:rsidR="003913B8" w:rsidRPr="00287E4E" w:rsidRDefault="003913B8" w:rsidP="000224B3">
            <w:pPr>
              <w:spacing w:after="0"/>
              <w:jc w:val="center"/>
              <w:rPr>
                <w:rFonts w:ascii="Trebuchet MS" w:hAnsi="Trebuchet MS"/>
                <w:b/>
                <w:noProof/>
                <w:color w:val="000000"/>
                <w:sz w:val="22"/>
                <w:szCs w:val="22"/>
                <w:lang w:val="ro-RO" w:eastAsia="en-IE"/>
              </w:rPr>
            </w:pPr>
            <w:bookmarkStart w:id="7" w:name="_Hlk144466059"/>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56F76D"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5EDF7F"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3913B8" w:rsidRPr="00287E4E" w14:paraId="5538D61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D6EAC5"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15F99230" w14:textId="77777777" w:rsidR="003913B8" w:rsidRPr="00A96FF7" w:rsidRDefault="003913B8" w:rsidP="000224B3">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69F06A" w14:textId="77777777" w:rsidR="003913B8" w:rsidRPr="00A96FF7" w:rsidRDefault="003913B8" w:rsidP="000224B3">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FEDR</w:t>
            </w:r>
          </w:p>
        </w:tc>
      </w:tr>
      <w:tr w:rsidR="003913B8" w:rsidRPr="00287E4E" w14:paraId="79EB413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7A2A6B"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9B9FA39" w14:textId="77777777" w:rsidR="003913B8" w:rsidRPr="00A96FF7" w:rsidRDefault="003913B8" w:rsidP="000224B3">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C1551F" w14:textId="5698FADE" w:rsidR="003913B8" w:rsidRPr="00A96FF7" w:rsidRDefault="003913B8" w:rsidP="000224B3">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RC</w:t>
            </w:r>
            <w:r w:rsidR="000C3061" w:rsidRPr="00A96FF7">
              <w:rPr>
                <w:rFonts w:ascii="Trebuchet MS" w:hAnsi="Trebuchet MS"/>
                <w:b/>
                <w:noProof/>
                <w:color w:val="000000"/>
                <w:sz w:val="22"/>
                <w:szCs w:val="22"/>
                <w:lang w:val="ro-RO" w:eastAsia="en-IE"/>
              </w:rPr>
              <w:t>R</w:t>
            </w:r>
            <w:r w:rsidR="009E5D50" w:rsidRPr="00A96FF7">
              <w:rPr>
                <w:rFonts w:ascii="Trebuchet MS" w:hAnsi="Trebuchet MS"/>
                <w:b/>
                <w:noProof/>
                <w:color w:val="000000"/>
                <w:sz w:val="22"/>
                <w:szCs w:val="22"/>
                <w:lang w:val="ro-RO" w:eastAsia="en-IE"/>
              </w:rPr>
              <w:t>7</w:t>
            </w:r>
            <w:r w:rsidR="0030537B" w:rsidRPr="00A96FF7">
              <w:rPr>
                <w:rFonts w:ascii="Trebuchet MS" w:hAnsi="Trebuchet MS"/>
                <w:b/>
                <w:noProof/>
                <w:color w:val="000000"/>
                <w:sz w:val="22"/>
                <w:szCs w:val="22"/>
                <w:lang w:val="ro-RO" w:eastAsia="en-IE"/>
              </w:rPr>
              <w:t>1</w:t>
            </w:r>
          </w:p>
        </w:tc>
      </w:tr>
      <w:tr w:rsidR="003913B8" w:rsidRPr="00287E4E" w14:paraId="0F1A71AF"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324C66"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1A9C87D" w14:textId="77777777" w:rsidR="003913B8" w:rsidRPr="00A96FF7" w:rsidRDefault="003913B8" w:rsidP="000224B3">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97D184F" w14:textId="0819B0C1" w:rsidR="003913B8" w:rsidRPr="00A96FF7" w:rsidRDefault="0030537B" w:rsidP="000224B3">
            <w:pPr>
              <w:spacing w:after="0"/>
              <w:jc w:val="left"/>
              <w:rPr>
                <w:rFonts w:ascii="Trebuchet MS" w:hAnsi="Trebuchet MS"/>
                <w:b/>
                <w:noProof/>
                <w:color w:val="000000"/>
                <w:sz w:val="22"/>
                <w:szCs w:val="22"/>
                <w:lang w:val="ro-RO" w:eastAsia="en-IE"/>
              </w:rPr>
            </w:pPr>
            <w:proofErr w:type="spellStart"/>
            <w:r w:rsidRPr="00A96FF7">
              <w:rPr>
                <w:rFonts w:ascii="Trebuchet MS" w:hAnsi="Trebuchet MS"/>
              </w:rPr>
              <w:t>Număr</w:t>
            </w:r>
            <w:proofErr w:type="spellEnd"/>
            <w:r w:rsidRPr="00A96FF7">
              <w:rPr>
                <w:rFonts w:ascii="Trebuchet MS" w:hAnsi="Trebuchet MS"/>
              </w:rPr>
              <w:t xml:space="preserve"> </w:t>
            </w:r>
            <w:proofErr w:type="spellStart"/>
            <w:r w:rsidRPr="00A96FF7">
              <w:rPr>
                <w:rFonts w:ascii="Trebuchet MS" w:hAnsi="Trebuchet MS"/>
              </w:rPr>
              <w:t>anual</w:t>
            </w:r>
            <w:proofErr w:type="spellEnd"/>
            <w:r w:rsidRPr="00A96FF7">
              <w:rPr>
                <w:rFonts w:ascii="Trebuchet MS" w:hAnsi="Trebuchet MS"/>
              </w:rPr>
              <w:t xml:space="preserve"> de </w:t>
            </w:r>
            <w:proofErr w:type="spellStart"/>
            <w:r w:rsidRPr="00A96FF7">
              <w:rPr>
                <w:rFonts w:ascii="Trebuchet MS" w:hAnsi="Trebuchet MS"/>
              </w:rPr>
              <w:t>utilizatori</w:t>
            </w:r>
            <w:proofErr w:type="spellEnd"/>
            <w:r w:rsidRPr="00A96FF7">
              <w:rPr>
                <w:rFonts w:ascii="Trebuchet MS" w:hAnsi="Trebuchet MS"/>
              </w:rPr>
              <w:t xml:space="preserve"> ai </w:t>
            </w:r>
            <w:proofErr w:type="spellStart"/>
            <w:r w:rsidRPr="00A96FF7">
              <w:rPr>
                <w:rFonts w:ascii="Trebuchet MS" w:hAnsi="Trebuchet MS"/>
              </w:rPr>
              <w:t>structurilor</w:t>
            </w:r>
            <w:proofErr w:type="spellEnd"/>
            <w:r w:rsidRPr="00A96FF7">
              <w:rPr>
                <w:rFonts w:ascii="Trebuchet MS" w:hAnsi="Trebuchet MS"/>
              </w:rPr>
              <w:t xml:space="preserve"> </w:t>
            </w:r>
            <w:proofErr w:type="spellStart"/>
            <w:r w:rsidRPr="00A96FF7">
              <w:rPr>
                <w:rFonts w:ascii="Trebuchet MS" w:hAnsi="Trebuchet MS"/>
              </w:rPr>
              <w:t>educaționale</w:t>
            </w:r>
            <w:proofErr w:type="spellEnd"/>
            <w:r w:rsidRPr="00A96FF7">
              <w:rPr>
                <w:rFonts w:ascii="Trebuchet MS" w:hAnsi="Trebuchet MS"/>
              </w:rPr>
              <w:t xml:space="preserve"> </w:t>
            </w:r>
            <w:proofErr w:type="spellStart"/>
            <w:r w:rsidRPr="00A96FF7">
              <w:rPr>
                <w:rFonts w:ascii="Trebuchet MS" w:hAnsi="Trebuchet MS"/>
              </w:rPr>
              <w:t>noi</w:t>
            </w:r>
            <w:proofErr w:type="spellEnd"/>
            <w:r w:rsidRPr="00A96FF7">
              <w:rPr>
                <w:rFonts w:ascii="Trebuchet MS" w:hAnsi="Trebuchet MS"/>
              </w:rPr>
              <w:t xml:space="preserve"> </w:t>
            </w:r>
            <w:proofErr w:type="spellStart"/>
            <w:r w:rsidRPr="00A96FF7">
              <w:rPr>
                <w:rFonts w:ascii="Trebuchet MS" w:hAnsi="Trebuchet MS"/>
              </w:rPr>
              <w:t>sau</w:t>
            </w:r>
            <w:proofErr w:type="spellEnd"/>
            <w:r w:rsidRPr="00A96FF7">
              <w:rPr>
                <w:rFonts w:ascii="Trebuchet MS" w:hAnsi="Trebuchet MS"/>
              </w:rPr>
              <w:t xml:space="preserve"> </w:t>
            </w:r>
            <w:proofErr w:type="spellStart"/>
            <w:r w:rsidRPr="00A96FF7">
              <w:rPr>
                <w:rFonts w:ascii="Trebuchet MS" w:hAnsi="Trebuchet MS"/>
              </w:rPr>
              <w:t>modernizate</w:t>
            </w:r>
            <w:proofErr w:type="spellEnd"/>
          </w:p>
        </w:tc>
      </w:tr>
      <w:tr w:rsidR="003913B8" w:rsidRPr="00287E4E" w14:paraId="03D9D089"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F808"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6F42F9E2" w14:textId="77777777" w:rsidR="003913B8" w:rsidRPr="00A96FF7" w:rsidRDefault="003913B8" w:rsidP="000224B3">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7794F08" w14:textId="1FEE4DCD" w:rsidR="003913B8" w:rsidRPr="00A96FF7" w:rsidRDefault="009E5D50" w:rsidP="000224B3">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Utilizatori</w:t>
            </w:r>
            <w:r w:rsidR="005A3C84" w:rsidRPr="00A96FF7">
              <w:rPr>
                <w:rFonts w:ascii="Trebuchet MS" w:hAnsi="Trebuchet MS"/>
                <w:noProof/>
                <w:color w:val="000000"/>
                <w:sz w:val="22"/>
                <w:szCs w:val="22"/>
                <w:lang w:val="ro-RO" w:eastAsia="en-IE"/>
              </w:rPr>
              <w:t>/an</w:t>
            </w:r>
          </w:p>
        </w:tc>
      </w:tr>
      <w:tr w:rsidR="003913B8" w:rsidRPr="00287E4E" w14:paraId="70A8757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21B72A"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67CA437" w14:textId="77777777" w:rsidR="003913B8" w:rsidRPr="00A96FF7" w:rsidRDefault="003913B8" w:rsidP="000224B3">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6B4C9A4" w14:textId="5EF79488" w:rsidR="003913B8" w:rsidRPr="00A96FF7" w:rsidRDefault="003913B8" w:rsidP="000224B3">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Re</w:t>
            </w:r>
            <w:r w:rsidR="000C3061" w:rsidRPr="00A96FF7">
              <w:rPr>
                <w:rFonts w:ascii="Trebuchet MS" w:hAnsi="Trebuchet MS"/>
                <w:noProof/>
                <w:color w:val="000000"/>
                <w:sz w:val="22"/>
                <w:szCs w:val="22"/>
                <w:lang w:val="ro-RO" w:eastAsia="en-IE"/>
              </w:rPr>
              <w:t>zultat</w:t>
            </w:r>
          </w:p>
        </w:tc>
      </w:tr>
      <w:tr w:rsidR="003913B8" w:rsidRPr="00287E4E" w14:paraId="68CBAD1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9B01F3F"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AB577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39C0C367" w14:textId="77777777" w:rsidR="003913B8" w:rsidRDefault="009E5D50" w:rsidP="000224B3">
            <w:pPr>
              <w:spacing w:after="0"/>
              <w:jc w:val="left"/>
              <w:rPr>
                <w:rFonts w:ascii="Trebuchet MS" w:hAnsi="Trebuchet MS" w:cs="Calibri"/>
                <w:color w:val="000000"/>
                <w:sz w:val="22"/>
                <w:szCs w:val="22"/>
                <w:lang w:val="ro-RO"/>
              </w:rPr>
            </w:pPr>
            <w:r w:rsidRPr="009E5D50">
              <w:rPr>
                <w:rFonts w:ascii="Trebuchet MS" w:hAnsi="Trebuchet MS" w:cs="Calibri"/>
                <w:color w:val="000000"/>
                <w:sz w:val="22"/>
                <w:szCs w:val="22"/>
                <w:lang w:val="ro-RO"/>
              </w:rPr>
              <w:t>&gt;=0</w:t>
            </w:r>
          </w:p>
          <w:p w14:paraId="7C47C7DF" w14:textId="039A7941" w:rsidR="009E5D50" w:rsidRPr="00287E4E" w:rsidRDefault="0030537B" w:rsidP="000224B3">
            <w:pPr>
              <w:spacing w:after="0"/>
              <w:jc w:val="left"/>
              <w:rPr>
                <w:rFonts w:ascii="Trebuchet MS" w:hAnsi="Trebuchet MS"/>
                <w:noProof/>
                <w:color w:val="000000"/>
                <w:sz w:val="22"/>
                <w:szCs w:val="22"/>
                <w:lang w:val="ro-RO" w:eastAsia="en-IE"/>
              </w:rPr>
            </w:pPr>
            <w:r w:rsidRPr="0030537B">
              <w:rPr>
                <w:rFonts w:ascii="Trebuchet MS" w:hAnsi="Trebuchet MS"/>
                <w:noProof/>
                <w:color w:val="000000"/>
                <w:sz w:val="22"/>
                <w:szCs w:val="22"/>
                <w:lang w:val="ro-RO" w:eastAsia="en-IE"/>
              </w:rPr>
              <w:t>Valoarea de bază reprezintă numărul inițial de utilizatori anuali ai structurilor educaționale sprijinite în cadrul proiectului.  Această valoare este calculată pentru un an anterior cererii de finanțare (cea mai recentă valoare posibilă). Valoarea de bază este zero numai pentru structurile educaționale no</w:t>
            </w:r>
            <w:r w:rsidR="002863EC">
              <w:rPr>
                <w:rFonts w:ascii="Trebuchet MS" w:hAnsi="Trebuchet MS"/>
                <w:noProof/>
                <w:color w:val="000000"/>
                <w:sz w:val="22"/>
                <w:szCs w:val="22"/>
                <w:lang w:val="ro-RO" w:eastAsia="en-IE"/>
              </w:rPr>
              <w:t>u</w:t>
            </w:r>
            <w:r w:rsidRPr="0030537B">
              <w:rPr>
                <w:rFonts w:ascii="Trebuchet MS" w:hAnsi="Trebuchet MS"/>
                <w:noProof/>
                <w:color w:val="000000"/>
                <w:sz w:val="22"/>
                <w:szCs w:val="22"/>
                <w:lang w:val="ro-RO" w:eastAsia="en-IE"/>
              </w:rPr>
              <w:t xml:space="preserve"> sprijinite</w:t>
            </w:r>
          </w:p>
        </w:tc>
      </w:tr>
      <w:tr w:rsidR="003913B8" w:rsidRPr="00287E4E" w14:paraId="09F9DFD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BB7D81"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7BCAA244"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7BFF3D4" w14:textId="18175BCD"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3913B8" w:rsidRPr="00287E4E" w14:paraId="6F70C5F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0DDE93"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9209D91"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14A7B59D" w14:textId="77777777" w:rsidR="002863EC" w:rsidRDefault="002863EC" w:rsidP="000224B3">
            <w:pPr>
              <w:spacing w:after="0"/>
              <w:jc w:val="left"/>
              <w:rPr>
                <w:rFonts w:ascii="Trebuchet MS" w:hAnsi="Trebuchet MS" w:cs="Calibri"/>
                <w:sz w:val="22"/>
                <w:szCs w:val="22"/>
                <w:lang w:val="ro-RO"/>
              </w:rPr>
            </w:pPr>
            <w:r w:rsidRPr="002863EC">
              <w:rPr>
                <w:rFonts w:ascii="Trebuchet MS" w:hAnsi="Trebuchet MS" w:cs="Calibri"/>
                <w:sz w:val="22"/>
                <w:szCs w:val="22"/>
                <w:lang w:val="ro-RO"/>
              </w:rPr>
              <w:t>&gt;0</w:t>
            </w:r>
          </w:p>
          <w:p w14:paraId="7349C0A7" w14:textId="5E4EEB5A" w:rsidR="003913B8" w:rsidRPr="009E5D50" w:rsidRDefault="0030537B" w:rsidP="000224B3">
            <w:pPr>
              <w:spacing w:after="0"/>
              <w:jc w:val="left"/>
              <w:rPr>
                <w:rFonts w:ascii="Trebuchet MS" w:hAnsi="Trebuchet MS"/>
                <w:noProof/>
                <w:color w:val="FF0000"/>
                <w:sz w:val="22"/>
                <w:szCs w:val="22"/>
                <w:lang w:val="ro-RO" w:eastAsia="en-IE"/>
              </w:rPr>
            </w:pPr>
            <w:r w:rsidRPr="0030537B">
              <w:rPr>
                <w:rFonts w:ascii="Trebuchet MS" w:hAnsi="Trebuchet MS" w:cs="Calibri"/>
                <w:sz w:val="22"/>
                <w:szCs w:val="22"/>
                <w:lang w:val="ro-RO"/>
              </w:rPr>
              <w:t>Ținta reprezintă numărul planificat de utilizatori anuali ai structurilor educaționale după finalizarea proiectului.</w:t>
            </w:r>
          </w:p>
        </w:tc>
      </w:tr>
      <w:tr w:rsidR="003913B8" w:rsidRPr="00287E4E" w14:paraId="50D3056C"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467AC4F"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84A3E39"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3458DE75" w14:textId="58430180" w:rsidR="0030537B" w:rsidRPr="0030537B" w:rsidDel="002863EC" w:rsidRDefault="0030537B" w:rsidP="0030537B">
            <w:pPr>
              <w:spacing w:after="0"/>
              <w:rPr>
                <w:del w:id="8" w:author="Andreea Niță" w:date="2024-04-04T10:04:00Z"/>
                <w:rFonts w:ascii="Trebuchet MS" w:hAnsi="Trebuchet MS"/>
                <w:noProof/>
                <w:color w:val="000000"/>
                <w:sz w:val="22"/>
                <w:szCs w:val="22"/>
                <w:lang w:val="ro-RO" w:eastAsia="en-IE"/>
              </w:rPr>
            </w:pPr>
            <w:r w:rsidRPr="0030537B">
              <w:rPr>
                <w:rFonts w:ascii="Trebuchet MS" w:hAnsi="Trebuchet MS"/>
                <w:noProof/>
                <w:color w:val="000000"/>
                <w:sz w:val="22"/>
                <w:szCs w:val="22"/>
                <w:lang w:val="ro-RO" w:eastAsia="en-IE"/>
              </w:rPr>
              <w:t>Numărul anual de elevi</w:t>
            </w:r>
            <w:r w:rsidR="008E241E">
              <w:rPr>
                <w:rFonts w:ascii="Trebuchet MS" w:hAnsi="Trebuchet MS"/>
                <w:strike/>
                <w:noProof/>
                <w:color w:val="000000"/>
                <w:sz w:val="22"/>
                <w:szCs w:val="22"/>
                <w:lang w:val="ro-RO" w:eastAsia="en-IE"/>
              </w:rPr>
              <w:t xml:space="preserve"> </w:t>
            </w:r>
            <w:r w:rsidRPr="0030537B">
              <w:rPr>
                <w:rFonts w:ascii="Trebuchet MS" w:hAnsi="Trebuchet MS"/>
                <w:noProof/>
                <w:color w:val="000000"/>
                <w:sz w:val="22"/>
                <w:szCs w:val="22"/>
                <w:lang w:val="ro-RO" w:eastAsia="en-IE"/>
              </w:rPr>
              <w:t>înregistrați care utilizează structura educațională sprijinită. Pentru valorile realizate, calculul trebuie efectuat ex post în funcție de numărul și dimensiunea grupurilor de elevi care utilizează structura educațională cel puțin o dată în cursul anului ulterior finalizării</w:t>
            </w:r>
            <w:ins w:id="9" w:author="Andreea Niță" w:date="2024-04-04T10:04:00Z">
              <w:r w:rsidR="002863EC">
                <w:rPr>
                  <w:rFonts w:ascii="Trebuchet MS" w:hAnsi="Trebuchet MS"/>
                  <w:noProof/>
                  <w:color w:val="000000"/>
                  <w:sz w:val="22"/>
                  <w:szCs w:val="22"/>
                  <w:lang w:val="ro-RO" w:eastAsia="en-IE"/>
                </w:rPr>
                <w:t xml:space="preserve"> </w:t>
              </w:r>
            </w:ins>
          </w:p>
          <w:p w14:paraId="505B0F76" w14:textId="77777777" w:rsidR="0030537B" w:rsidRPr="0030537B" w:rsidRDefault="0030537B" w:rsidP="0030537B">
            <w:pPr>
              <w:spacing w:after="0"/>
              <w:rPr>
                <w:rFonts w:ascii="Trebuchet MS" w:hAnsi="Trebuchet MS"/>
                <w:noProof/>
                <w:color w:val="000000"/>
                <w:sz w:val="22"/>
                <w:szCs w:val="22"/>
                <w:lang w:val="ro-RO" w:eastAsia="en-IE"/>
              </w:rPr>
            </w:pPr>
            <w:r w:rsidRPr="0030537B">
              <w:rPr>
                <w:rFonts w:ascii="Trebuchet MS" w:hAnsi="Trebuchet MS"/>
                <w:noProof/>
                <w:color w:val="000000"/>
                <w:sz w:val="22"/>
                <w:szCs w:val="22"/>
                <w:lang w:val="ro-RO" w:eastAsia="en-IE"/>
              </w:rPr>
              <w:t xml:space="preserve">intervenţiei. </w:t>
            </w:r>
          </w:p>
          <w:p w14:paraId="506CFD5B" w14:textId="77777777" w:rsidR="0030537B" w:rsidRPr="0030537B" w:rsidRDefault="0030537B" w:rsidP="0030537B">
            <w:pPr>
              <w:spacing w:after="0"/>
              <w:rPr>
                <w:rFonts w:ascii="Trebuchet MS" w:hAnsi="Trebuchet MS"/>
                <w:noProof/>
                <w:color w:val="000000"/>
                <w:sz w:val="22"/>
                <w:szCs w:val="22"/>
                <w:lang w:val="ro-RO" w:eastAsia="en-IE"/>
              </w:rPr>
            </w:pPr>
          </w:p>
          <w:p w14:paraId="00405D96" w14:textId="77777777" w:rsidR="0030537B" w:rsidRPr="0030537B" w:rsidRDefault="0030537B" w:rsidP="0030537B">
            <w:pPr>
              <w:spacing w:after="0"/>
              <w:rPr>
                <w:rFonts w:ascii="Trebuchet MS" w:hAnsi="Trebuchet MS"/>
                <w:noProof/>
                <w:color w:val="000000"/>
                <w:sz w:val="22"/>
                <w:szCs w:val="22"/>
                <w:lang w:val="ro-RO" w:eastAsia="en-IE"/>
              </w:rPr>
            </w:pPr>
            <w:r w:rsidRPr="0030537B">
              <w:rPr>
                <w:rFonts w:ascii="Trebuchet MS" w:hAnsi="Trebuchet MS"/>
                <w:noProof/>
                <w:color w:val="000000"/>
                <w:sz w:val="22"/>
                <w:szCs w:val="22"/>
                <w:lang w:val="ro-RO" w:eastAsia="en-IE"/>
              </w:rPr>
              <w:t xml:space="preserve">Valoarea de bază a indicatorului se referă la numărul de utilizatori ai structurii educaționale susținută estimată pentru anul anterior începerii intervenției. Valoarea de bază este zero pentru structurile nou construite. </w:t>
            </w:r>
          </w:p>
          <w:p w14:paraId="4052E895" w14:textId="77777777" w:rsidR="0030537B" w:rsidRPr="0030537B" w:rsidRDefault="0030537B" w:rsidP="0030537B">
            <w:pPr>
              <w:spacing w:after="0"/>
              <w:rPr>
                <w:rFonts w:ascii="Trebuchet MS" w:hAnsi="Trebuchet MS"/>
                <w:noProof/>
                <w:color w:val="000000"/>
                <w:sz w:val="22"/>
                <w:szCs w:val="22"/>
                <w:lang w:val="ro-RO" w:eastAsia="en-IE"/>
              </w:rPr>
            </w:pPr>
          </w:p>
          <w:p w14:paraId="47B17299" w14:textId="77777777" w:rsidR="0030537B" w:rsidRPr="0030537B" w:rsidRDefault="0030537B" w:rsidP="0030537B">
            <w:pPr>
              <w:spacing w:after="0"/>
              <w:rPr>
                <w:rFonts w:ascii="Trebuchet MS" w:hAnsi="Trebuchet MS"/>
                <w:noProof/>
                <w:color w:val="000000"/>
                <w:sz w:val="22"/>
                <w:szCs w:val="22"/>
                <w:lang w:val="ro-RO" w:eastAsia="en-IE"/>
              </w:rPr>
            </w:pPr>
            <w:r w:rsidRPr="0030537B">
              <w:rPr>
                <w:rFonts w:ascii="Trebuchet MS" w:hAnsi="Trebuchet MS"/>
                <w:noProof/>
                <w:color w:val="000000"/>
                <w:sz w:val="22"/>
                <w:szCs w:val="22"/>
                <w:lang w:val="ro-RO" w:eastAsia="en-IE"/>
              </w:rPr>
              <w:t>Indicatorul nu acoperă cadre didactice, părinți, personal auxiliar sau orice alte persoane care utiizează</w:t>
            </w:r>
          </w:p>
          <w:p w14:paraId="4341DD49" w14:textId="63A12C36" w:rsidR="003913B8" w:rsidRPr="00287E4E" w:rsidRDefault="0030537B" w:rsidP="0030537B">
            <w:pPr>
              <w:spacing w:after="0"/>
              <w:rPr>
                <w:rFonts w:ascii="Trebuchet MS" w:hAnsi="Trebuchet MS"/>
                <w:noProof/>
                <w:color w:val="000000"/>
                <w:sz w:val="22"/>
                <w:szCs w:val="22"/>
                <w:lang w:val="ro-RO" w:eastAsia="en-IE"/>
              </w:rPr>
            </w:pPr>
            <w:r w:rsidRPr="0030537B">
              <w:rPr>
                <w:rFonts w:ascii="Trebuchet MS" w:hAnsi="Trebuchet MS"/>
                <w:noProof/>
                <w:color w:val="000000"/>
                <w:sz w:val="22"/>
                <w:szCs w:val="22"/>
                <w:lang w:val="ro-RO" w:eastAsia="en-IE"/>
              </w:rPr>
              <w:t xml:space="preserve">structura educațională. Indicatorul acoperă structuri educaționale, </w:t>
            </w:r>
            <w:r w:rsidRPr="003A6968">
              <w:rPr>
                <w:rFonts w:ascii="Trebuchet MS" w:hAnsi="Trebuchet MS"/>
                <w:noProof/>
                <w:color w:val="000000"/>
                <w:sz w:val="22"/>
                <w:szCs w:val="22"/>
                <w:lang w:val="ro-RO" w:eastAsia="en-IE"/>
              </w:rPr>
              <w:t xml:space="preserve">cum ar fi școli </w:t>
            </w:r>
            <w:r w:rsidRPr="0030537B">
              <w:rPr>
                <w:rFonts w:ascii="Trebuchet MS" w:hAnsi="Trebuchet MS"/>
                <w:noProof/>
                <w:color w:val="000000"/>
                <w:sz w:val="22"/>
                <w:szCs w:val="22"/>
                <w:lang w:val="ro-RO" w:eastAsia="en-IE"/>
              </w:rPr>
              <w:t>care sunt nou construite sau modernizate. Modernizarea nu include renovări pentru îmbunătățirea performanței energetice, sau întreținere și reparații.</w:t>
            </w:r>
          </w:p>
        </w:tc>
      </w:tr>
      <w:tr w:rsidR="003913B8" w:rsidRPr="00287E4E" w14:paraId="7214A62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A83DA26"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3F54BC7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0CE36AF" w14:textId="59745F25" w:rsidR="003913B8" w:rsidRPr="005A3C84" w:rsidRDefault="009E5D50" w:rsidP="000224B3">
            <w:pPr>
              <w:spacing w:after="0"/>
              <w:rPr>
                <w:rFonts w:ascii="Trebuchet MS" w:hAnsi="Trebuchet MS" w:cs="Calibri"/>
                <w:color w:val="000000"/>
                <w:sz w:val="22"/>
                <w:szCs w:val="22"/>
                <w:lang w:eastAsia="en-US"/>
              </w:rPr>
            </w:pPr>
            <w:r>
              <w:rPr>
                <w:rFonts w:ascii="Trebuchet MS" w:hAnsi="Trebuchet MS" w:cs="Calibri"/>
                <w:color w:val="000000"/>
                <w:sz w:val="22"/>
                <w:szCs w:val="22"/>
                <w:lang w:eastAsia="en-US"/>
              </w:rPr>
              <w:t>-</w:t>
            </w:r>
          </w:p>
        </w:tc>
      </w:tr>
      <w:tr w:rsidR="003913B8" w:rsidRPr="00287E4E" w14:paraId="069C9AE5"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37D495" w14:textId="77777777"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1E30F81" w14:textId="77777777"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7ED68441" w14:textId="6072E176" w:rsidR="003913B8" w:rsidRPr="005A3C84" w:rsidRDefault="009E5D50" w:rsidP="000224B3">
            <w:pPr>
              <w:spacing w:after="0"/>
              <w:rPr>
                <w:rFonts w:ascii="Trebuchet MS" w:hAnsi="Trebuchet MS" w:cs="Calibri"/>
                <w:sz w:val="22"/>
                <w:szCs w:val="22"/>
                <w:lang w:eastAsia="en-US"/>
              </w:rPr>
            </w:pPr>
            <w:r>
              <w:rPr>
                <w:rFonts w:ascii="Trebuchet MS" w:hAnsi="Trebuchet MS" w:cs="Calibri"/>
                <w:sz w:val="22"/>
                <w:szCs w:val="22"/>
                <w:lang w:eastAsia="en-US"/>
              </w:rPr>
              <w:t>-</w:t>
            </w:r>
          </w:p>
        </w:tc>
      </w:tr>
      <w:bookmarkEnd w:id="7"/>
    </w:tbl>
    <w:p w14:paraId="079F01D2" w14:textId="77777777" w:rsidR="00D44758" w:rsidRDefault="00D44758">
      <w:pPr>
        <w:rPr>
          <w:rFonts w:ascii="Trebuchet MS" w:hAnsi="Trebuchet MS"/>
          <w:lang w:val="ro-RO"/>
        </w:rPr>
      </w:pPr>
    </w:p>
    <w:p w14:paraId="30637136" w14:textId="77777777" w:rsidR="00A96FF7" w:rsidRDefault="00A96FF7">
      <w:pPr>
        <w:rPr>
          <w:rFonts w:ascii="Trebuchet MS" w:hAnsi="Trebuchet MS"/>
          <w:lang w:val="ro-RO"/>
        </w:rPr>
      </w:pPr>
    </w:p>
    <w:p w14:paraId="4300F732" w14:textId="77777777" w:rsidR="00A96FF7" w:rsidRDefault="00A96FF7">
      <w:pPr>
        <w:rPr>
          <w:rFonts w:ascii="Trebuchet MS" w:hAnsi="Trebuchet MS"/>
          <w:lang w:val="ro-RO"/>
        </w:rPr>
      </w:pPr>
    </w:p>
    <w:p w14:paraId="4153BAF7" w14:textId="7B4E24AC" w:rsidR="00667CC7" w:rsidRPr="00A96FF7" w:rsidRDefault="00667CC7" w:rsidP="00A96FF7">
      <w:pPr>
        <w:pStyle w:val="ListParagraph"/>
        <w:numPr>
          <w:ilvl w:val="0"/>
          <w:numId w:val="1"/>
        </w:numPr>
        <w:spacing w:line="360" w:lineRule="auto"/>
        <w:rPr>
          <w:rFonts w:ascii="Trebuchet MS" w:hAnsi="Trebuchet MS"/>
          <w:b/>
          <w:bCs/>
        </w:rPr>
      </w:pPr>
      <w:r w:rsidRPr="00A96FF7">
        <w:rPr>
          <w:rFonts w:ascii="Trebuchet MS" w:hAnsi="Trebuchet MS"/>
          <w:b/>
          <w:bCs/>
        </w:rPr>
        <w:lastRenderedPageBreak/>
        <w:t xml:space="preserve">Indicator specific de </w:t>
      </w:r>
      <w:proofErr w:type="spellStart"/>
      <w:r w:rsidRPr="00A96FF7">
        <w:rPr>
          <w:rFonts w:ascii="Trebuchet MS" w:hAnsi="Trebuchet MS"/>
          <w:b/>
          <w:bCs/>
        </w:rPr>
        <w:t>rezultat</w:t>
      </w:r>
      <w:proofErr w:type="spellEnd"/>
      <w:r w:rsidR="00A96FF7">
        <w:rPr>
          <w:rFonts w:ascii="Trebuchet MS" w:hAnsi="Trebuchet MS"/>
          <w:b/>
          <w:bCs/>
        </w:rPr>
        <w:t xml:space="preserve"> </w:t>
      </w:r>
      <w:r w:rsidRPr="00A96FF7">
        <w:rPr>
          <w:rFonts w:ascii="Trebuchet MS" w:hAnsi="Trebuchet MS"/>
          <w:b/>
          <w:bCs/>
        </w:rPr>
        <w:t>9SR2</w:t>
      </w:r>
      <w:r w:rsidRPr="00A96FF7">
        <w:rPr>
          <w:rFonts w:ascii="Trebuchet MS" w:hAnsi="Trebuchet MS"/>
        </w:rPr>
        <w:t xml:space="preserve"> - </w:t>
      </w:r>
      <w:proofErr w:type="spellStart"/>
      <w:r w:rsidRPr="00A96FF7">
        <w:rPr>
          <w:rFonts w:ascii="Trebuchet MS" w:hAnsi="Trebuchet MS"/>
        </w:rPr>
        <w:t>Procentul</w:t>
      </w:r>
      <w:proofErr w:type="spellEnd"/>
      <w:r w:rsidRPr="00A96FF7">
        <w:rPr>
          <w:rFonts w:ascii="Trebuchet MS" w:hAnsi="Trebuchet MS"/>
        </w:rPr>
        <w:t xml:space="preserve"> de </w:t>
      </w:r>
      <w:proofErr w:type="spellStart"/>
      <w:r w:rsidRPr="00A96FF7">
        <w:rPr>
          <w:rFonts w:ascii="Trebuchet MS" w:hAnsi="Trebuchet MS"/>
        </w:rPr>
        <w:t>utilizatori</w:t>
      </w:r>
      <w:proofErr w:type="spellEnd"/>
      <w:r w:rsidRPr="00A96FF7">
        <w:rPr>
          <w:rFonts w:ascii="Trebuchet MS" w:hAnsi="Trebuchet MS"/>
        </w:rPr>
        <w:t xml:space="preserve"> ai </w:t>
      </w:r>
      <w:proofErr w:type="spellStart"/>
      <w:r w:rsidRPr="00A96FF7">
        <w:rPr>
          <w:rFonts w:ascii="Trebuchet MS" w:hAnsi="Trebuchet MS"/>
        </w:rPr>
        <w:t>structurilor</w:t>
      </w:r>
      <w:proofErr w:type="spellEnd"/>
      <w:r w:rsidRPr="00A96FF7">
        <w:rPr>
          <w:rFonts w:ascii="Trebuchet MS" w:hAnsi="Trebuchet MS"/>
        </w:rPr>
        <w:t xml:space="preserve"> </w:t>
      </w:r>
      <w:proofErr w:type="spellStart"/>
      <w:r w:rsidRPr="00A96FF7">
        <w:rPr>
          <w:rFonts w:ascii="Trebuchet MS" w:hAnsi="Trebuchet MS"/>
        </w:rPr>
        <w:t>educaționale</w:t>
      </w:r>
      <w:proofErr w:type="spellEnd"/>
      <w:r w:rsidRPr="00A96FF7">
        <w:rPr>
          <w:rFonts w:ascii="Trebuchet MS" w:hAnsi="Trebuchet MS"/>
        </w:rPr>
        <w:t xml:space="preserve"> </w:t>
      </w:r>
      <w:proofErr w:type="spellStart"/>
      <w:r w:rsidRPr="00A96FF7">
        <w:rPr>
          <w:rFonts w:ascii="Trebuchet MS" w:hAnsi="Trebuchet MS"/>
        </w:rPr>
        <w:t>noi</w:t>
      </w:r>
      <w:proofErr w:type="spellEnd"/>
      <w:r w:rsidRPr="00A96FF7">
        <w:rPr>
          <w:rFonts w:ascii="Trebuchet MS" w:hAnsi="Trebuchet MS"/>
        </w:rPr>
        <w:t xml:space="preserve"> </w:t>
      </w:r>
      <w:proofErr w:type="spellStart"/>
      <w:r w:rsidRPr="00A96FF7">
        <w:rPr>
          <w:rFonts w:ascii="Trebuchet MS" w:hAnsi="Trebuchet MS"/>
        </w:rPr>
        <w:t>sau</w:t>
      </w:r>
      <w:proofErr w:type="spellEnd"/>
      <w:r w:rsidRPr="00A96FF7">
        <w:rPr>
          <w:rFonts w:ascii="Trebuchet MS" w:hAnsi="Trebuchet MS"/>
        </w:rPr>
        <w:t xml:space="preserve"> </w:t>
      </w:r>
      <w:proofErr w:type="spellStart"/>
      <w:r w:rsidRPr="00A96FF7">
        <w:rPr>
          <w:rFonts w:ascii="Trebuchet MS" w:hAnsi="Trebuchet MS"/>
        </w:rPr>
        <w:t>modernizate</w:t>
      </w:r>
      <w:proofErr w:type="spellEnd"/>
      <w:r w:rsidRPr="00A96FF7">
        <w:rPr>
          <w:rFonts w:ascii="Trebuchet MS" w:hAnsi="Trebuchet MS"/>
        </w:rPr>
        <w:t xml:space="preserve"> care </w:t>
      </w:r>
      <w:proofErr w:type="spellStart"/>
      <w:r w:rsidRPr="00A96FF7">
        <w:rPr>
          <w:rFonts w:ascii="Trebuchet MS" w:hAnsi="Trebuchet MS"/>
        </w:rPr>
        <w:t>aparțin</w:t>
      </w:r>
      <w:proofErr w:type="spellEnd"/>
      <w:r w:rsidRPr="00A96FF7">
        <w:rPr>
          <w:rFonts w:ascii="Trebuchet MS" w:hAnsi="Trebuchet MS"/>
        </w:rPr>
        <w:t xml:space="preserve"> </w:t>
      </w:r>
      <w:proofErr w:type="spellStart"/>
      <w:r w:rsidRPr="00A96FF7">
        <w:rPr>
          <w:rFonts w:ascii="Trebuchet MS" w:hAnsi="Trebuchet MS"/>
        </w:rPr>
        <w:t>grupurilor</w:t>
      </w:r>
      <w:proofErr w:type="spellEnd"/>
      <w:r w:rsidRPr="00A96FF7">
        <w:rPr>
          <w:rFonts w:ascii="Trebuchet MS" w:hAnsi="Trebuchet MS"/>
        </w:rPr>
        <w:t xml:space="preserve"> </w:t>
      </w:r>
      <w:proofErr w:type="spellStart"/>
      <w:r w:rsidRPr="00A96FF7">
        <w:rPr>
          <w:rFonts w:ascii="Trebuchet MS" w:hAnsi="Trebuchet MS"/>
        </w:rPr>
        <w:t>vulnerabile</w:t>
      </w:r>
      <w:proofErr w:type="spellEnd"/>
    </w:p>
    <w:tbl>
      <w:tblPr>
        <w:tblW w:w="8926" w:type="dxa"/>
        <w:tblLook w:val="04A0" w:firstRow="1" w:lastRow="0" w:firstColumn="1" w:lastColumn="0" w:noHBand="0" w:noVBand="1"/>
      </w:tblPr>
      <w:tblGrid>
        <w:gridCol w:w="704"/>
        <w:gridCol w:w="1934"/>
        <w:gridCol w:w="6288"/>
      </w:tblGrid>
      <w:tr w:rsidR="00A96FF7" w:rsidRPr="00A96FF7" w14:paraId="54E508F7" w14:textId="77777777" w:rsidTr="006A3157">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4E76C6A9" w14:textId="77777777" w:rsidR="00A96FF7" w:rsidRPr="00A96FF7" w:rsidRDefault="00A96FF7" w:rsidP="00A96FF7">
            <w:pPr>
              <w:rPr>
                <w:rFonts w:ascii="Trebuchet MS" w:hAnsi="Trebuchet MS"/>
                <w:b/>
                <w:lang w:val="ro-RO"/>
              </w:rPr>
            </w:pPr>
            <w:r w:rsidRPr="00A96FF7">
              <w:rPr>
                <w:rFonts w:ascii="Trebuchet MS" w:hAnsi="Trebuchet MS"/>
                <w:b/>
                <w:lang w:val="ro-RO"/>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DB015C4" w14:textId="77777777" w:rsidR="00A96FF7" w:rsidRPr="00A96FF7" w:rsidRDefault="00A96FF7" w:rsidP="00A96FF7">
            <w:pPr>
              <w:rPr>
                <w:rFonts w:ascii="Trebuchet MS" w:hAnsi="Trebuchet MS"/>
                <w:b/>
                <w:lang w:val="ro-RO"/>
              </w:rPr>
            </w:pPr>
            <w:r w:rsidRPr="00A96FF7">
              <w:rPr>
                <w:rFonts w:ascii="Trebuchet MS" w:hAnsi="Trebuchet MS"/>
                <w:b/>
                <w:lang w:val="ro-RO"/>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73FC7E9" w14:textId="77777777" w:rsidR="00A96FF7" w:rsidRPr="00A96FF7" w:rsidRDefault="00A96FF7" w:rsidP="00A96FF7">
            <w:pPr>
              <w:rPr>
                <w:rFonts w:ascii="Trebuchet MS" w:hAnsi="Trebuchet MS"/>
                <w:b/>
                <w:lang w:val="ro-RO"/>
              </w:rPr>
            </w:pPr>
            <w:r w:rsidRPr="00A96FF7">
              <w:rPr>
                <w:rFonts w:ascii="Trebuchet MS" w:hAnsi="Trebuchet MS"/>
                <w:b/>
                <w:lang w:val="ro-RO"/>
              </w:rPr>
              <w:t>Detalii</w:t>
            </w:r>
          </w:p>
        </w:tc>
      </w:tr>
      <w:tr w:rsidR="00A96FF7" w:rsidRPr="00A96FF7" w14:paraId="256D6593"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195C4F8" w14:textId="77777777" w:rsidR="00A96FF7" w:rsidRPr="00A96FF7" w:rsidRDefault="00A96FF7" w:rsidP="00A96FF7">
            <w:pPr>
              <w:rPr>
                <w:rFonts w:ascii="Trebuchet MS" w:hAnsi="Trebuchet MS"/>
                <w:lang w:val="ro-RO"/>
              </w:rPr>
            </w:pPr>
            <w:r w:rsidRPr="00A96FF7">
              <w:rPr>
                <w:rFonts w:ascii="Trebuchet MS" w:hAnsi="Trebuchet MS"/>
                <w:lang w:val="ro-RO"/>
              </w:rPr>
              <w:t>0</w:t>
            </w:r>
          </w:p>
        </w:tc>
        <w:tc>
          <w:tcPr>
            <w:tcW w:w="1934" w:type="dxa"/>
            <w:tcBorders>
              <w:top w:val="nil"/>
              <w:left w:val="nil"/>
              <w:bottom w:val="single" w:sz="4" w:space="0" w:color="auto"/>
              <w:right w:val="single" w:sz="4" w:space="0" w:color="auto"/>
            </w:tcBorders>
            <w:shd w:val="clear" w:color="auto" w:fill="auto"/>
            <w:noWrap/>
          </w:tcPr>
          <w:p w14:paraId="19B244C0" w14:textId="77777777" w:rsidR="00A96FF7" w:rsidRPr="00A96FF7" w:rsidRDefault="00A96FF7" w:rsidP="00A96FF7">
            <w:pPr>
              <w:rPr>
                <w:rFonts w:ascii="Trebuchet MS" w:hAnsi="Trebuchet MS"/>
                <w:lang w:val="ro-RO"/>
              </w:rPr>
            </w:pPr>
            <w:r w:rsidRPr="00A96FF7">
              <w:rPr>
                <w:rFonts w:ascii="Trebuchet MS" w:hAnsi="Trebuchet MS"/>
                <w:lang w:val="ro-RO"/>
              </w:rPr>
              <w:t>Fond</w:t>
            </w:r>
          </w:p>
        </w:tc>
        <w:tc>
          <w:tcPr>
            <w:tcW w:w="6288" w:type="dxa"/>
            <w:tcBorders>
              <w:top w:val="nil"/>
              <w:left w:val="nil"/>
              <w:bottom w:val="single" w:sz="4" w:space="0" w:color="auto"/>
              <w:right w:val="single" w:sz="4" w:space="0" w:color="auto"/>
            </w:tcBorders>
            <w:shd w:val="clear" w:color="auto" w:fill="auto"/>
            <w:noWrap/>
          </w:tcPr>
          <w:p w14:paraId="67042787" w14:textId="77777777" w:rsidR="00A96FF7" w:rsidRPr="00A96FF7" w:rsidRDefault="00A96FF7" w:rsidP="00A96FF7">
            <w:pPr>
              <w:rPr>
                <w:rFonts w:ascii="Trebuchet MS" w:hAnsi="Trebuchet MS"/>
                <w:lang w:val="ro-RO"/>
              </w:rPr>
            </w:pPr>
            <w:r w:rsidRPr="00A96FF7">
              <w:rPr>
                <w:rFonts w:ascii="Trebuchet MS" w:hAnsi="Trebuchet MS"/>
                <w:lang w:val="ro-RO"/>
              </w:rPr>
              <w:t>FEDR</w:t>
            </w:r>
          </w:p>
        </w:tc>
      </w:tr>
      <w:tr w:rsidR="00A96FF7" w:rsidRPr="00A96FF7" w14:paraId="46808ECF"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0DE71B8" w14:textId="77777777" w:rsidR="00A96FF7" w:rsidRPr="00A96FF7" w:rsidRDefault="00A96FF7" w:rsidP="00A96FF7">
            <w:pPr>
              <w:rPr>
                <w:rFonts w:ascii="Trebuchet MS" w:hAnsi="Trebuchet MS"/>
                <w:lang w:val="ro-RO"/>
              </w:rPr>
            </w:pPr>
            <w:r w:rsidRPr="00A96FF7">
              <w:rPr>
                <w:rFonts w:ascii="Trebuchet MS" w:hAnsi="Trebuchet MS"/>
                <w:lang w:val="ro-RO"/>
              </w:rPr>
              <w:t>1</w:t>
            </w:r>
          </w:p>
        </w:tc>
        <w:tc>
          <w:tcPr>
            <w:tcW w:w="1934" w:type="dxa"/>
            <w:tcBorders>
              <w:top w:val="nil"/>
              <w:left w:val="nil"/>
              <w:bottom w:val="single" w:sz="4" w:space="0" w:color="auto"/>
              <w:right w:val="single" w:sz="4" w:space="0" w:color="auto"/>
            </w:tcBorders>
            <w:shd w:val="clear" w:color="auto" w:fill="auto"/>
            <w:noWrap/>
            <w:hideMark/>
          </w:tcPr>
          <w:p w14:paraId="20BD9E53" w14:textId="77777777" w:rsidR="00A96FF7" w:rsidRPr="00A96FF7" w:rsidRDefault="00A96FF7" w:rsidP="00A96FF7">
            <w:pPr>
              <w:rPr>
                <w:rFonts w:ascii="Trebuchet MS" w:hAnsi="Trebuchet MS"/>
                <w:b/>
                <w:lang w:val="ro-RO"/>
              </w:rPr>
            </w:pPr>
            <w:r w:rsidRPr="00A96FF7">
              <w:rPr>
                <w:rFonts w:ascii="Trebuchet MS" w:hAnsi="Trebuchet MS"/>
                <w:b/>
                <w:lang w:val="ro-RO"/>
              </w:rPr>
              <w:t>Cod indicator</w:t>
            </w:r>
          </w:p>
        </w:tc>
        <w:tc>
          <w:tcPr>
            <w:tcW w:w="6288" w:type="dxa"/>
            <w:tcBorders>
              <w:top w:val="nil"/>
              <w:left w:val="nil"/>
              <w:bottom w:val="single" w:sz="4" w:space="0" w:color="auto"/>
              <w:right w:val="single" w:sz="4" w:space="0" w:color="auto"/>
            </w:tcBorders>
            <w:shd w:val="clear" w:color="auto" w:fill="auto"/>
            <w:noWrap/>
          </w:tcPr>
          <w:p w14:paraId="256FA102" w14:textId="1670562E" w:rsidR="00A96FF7" w:rsidRPr="00A96FF7" w:rsidRDefault="00A96FF7" w:rsidP="00A96FF7">
            <w:pPr>
              <w:rPr>
                <w:rFonts w:ascii="Trebuchet MS" w:hAnsi="Trebuchet MS"/>
                <w:b/>
                <w:lang w:val="ro-RO"/>
              </w:rPr>
            </w:pPr>
            <w:r w:rsidRPr="00A96FF7">
              <w:rPr>
                <w:rFonts w:ascii="Trebuchet MS" w:hAnsi="Trebuchet MS"/>
                <w:b/>
                <w:bCs/>
              </w:rPr>
              <w:t>9SR2</w:t>
            </w:r>
          </w:p>
        </w:tc>
      </w:tr>
      <w:tr w:rsidR="00A96FF7" w:rsidRPr="00A96FF7" w14:paraId="17C025DE"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CF3872C" w14:textId="77777777" w:rsidR="00A96FF7" w:rsidRPr="00A96FF7" w:rsidRDefault="00A96FF7" w:rsidP="00A96FF7">
            <w:pPr>
              <w:rPr>
                <w:rFonts w:ascii="Trebuchet MS" w:hAnsi="Trebuchet MS"/>
                <w:lang w:val="ro-RO"/>
              </w:rPr>
            </w:pPr>
            <w:r w:rsidRPr="00A96FF7">
              <w:rPr>
                <w:rFonts w:ascii="Trebuchet MS" w:hAnsi="Trebuchet MS"/>
                <w:lang w:val="ro-RO"/>
              </w:rPr>
              <w:t>2</w:t>
            </w:r>
          </w:p>
        </w:tc>
        <w:tc>
          <w:tcPr>
            <w:tcW w:w="1934" w:type="dxa"/>
            <w:tcBorders>
              <w:top w:val="nil"/>
              <w:left w:val="nil"/>
              <w:bottom w:val="single" w:sz="4" w:space="0" w:color="auto"/>
              <w:right w:val="single" w:sz="4" w:space="0" w:color="auto"/>
            </w:tcBorders>
            <w:shd w:val="clear" w:color="auto" w:fill="auto"/>
            <w:noWrap/>
            <w:hideMark/>
          </w:tcPr>
          <w:p w14:paraId="35957302" w14:textId="77777777" w:rsidR="00A96FF7" w:rsidRPr="00A96FF7" w:rsidRDefault="00A96FF7" w:rsidP="00A96FF7">
            <w:pPr>
              <w:rPr>
                <w:rFonts w:ascii="Trebuchet MS" w:hAnsi="Trebuchet MS"/>
                <w:b/>
                <w:lang w:val="ro-RO"/>
              </w:rPr>
            </w:pPr>
            <w:r w:rsidRPr="00A96FF7">
              <w:rPr>
                <w:rFonts w:ascii="Trebuchet MS" w:hAnsi="Trebuchet MS"/>
                <w:b/>
                <w:lang w:val="ro-RO"/>
              </w:rPr>
              <w:t>Nume indicator</w:t>
            </w:r>
          </w:p>
        </w:tc>
        <w:tc>
          <w:tcPr>
            <w:tcW w:w="6288" w:type="dxa"/>
            <w:tcBorders>
              <w:top w:val="nil"/>
              <w:left w:val="nil"/>
              <w:bottom w:val="single" w:sz="4" w:space="0" w:color="auto"/>
              <w:right w:val="single" w:sz="4" w:space="0" w:color="auto"/>
            </w:tcBorders>
            <w:shd w:val="clear" w:color="auto" w:fill="auto"/>
          </w:tcPr>
          <w:p w14:paraId="4169ED44" w14:textId="52E5B49A" w:rsidR="00A96FF7" w:rsidRPr="00A96FF7" w:rsidRDefault="00A96FF7" w:rsidP="00A96FF7">
            <w:pPr>
              <w:rPr>
                <w:rFonts w:ascii="Trebuchet MS" w:hAnsi="Trebuchet MS"/>
                <w:b/>
                <w:lang w:val="ro-RO"/>
              </w:rPr>
            </w:pPr>
            <w:proofErr w:type="spellStart"/>
            <w:r w:rsidRPr="00A96FF7">
              <w:rPr>
                <w:rFonts w:ascii="Trebuchet MS" w:hAnsi="Trebuchet MS"/>
              </w:rPr>
              <w:t>Procentul</w:t>
            </w:r>
            <w:proofErr w:type="spellEnd"/>
            <w:r w:rsidRPr="00A96FF7">
              <w:rPr>
                <w:rFonts w:ascii="Trebuchet MS" w:hAnsi="Trebuchet MS"/>
              </w:rPr>
              <w:t xml:space="preserve"> de </w:t>
            </w:r>
            <w:proofErr w:type="spellStart"/>
            <w:r w:rsidRPr="00A96FF7">
              <w:rPr>
                <w:rFonts w:ascii="Trebuchet MS" w:hAnsi="Trebuchet MS"/>
              </w:rPr>
              <w:t>utilizatori</w:t>
            </w:r>
            <w:proofErr w:type="spellEnd"/>
            <w:r w:rsidRPr="00A96FF7">
              <w:rPr>
                <w:rFonts w:ascii="Trebuchet MS" w:hAnsi="Trebuchet MS"/>
              </w:rPr>
              <w:t xml:space="preserve"> ai </w:t>
            </w:r>
            <w:proofErr w:type="spellStart"/>
            <w:r w:rsidRPr="00A96FF7">
              <w:rPr>
                <w:rFonts w:ascii="Trebuchet MS" w:hAnsi="Trebuchet MS"/>
              </w:rPr>
              <w:t>structurilor</w:t>
            </w:r>
            <w:proofErr w:type="spellEnd"/>
            <w:r w:rsidRPr="00A96FF7">
              <w:rPr>
                <w:rFonts w:ascii="Trebuchet MS" w:hAnsi="Trebuchet MS"/>
              </w:rPr>
              <w:t xml:space="preserve"> </w:t>
            </w:r>
            <w:proofErr w:type="spellStart"/>
            <w:r w:rsidRPr="00A96FF7">
              <w:rPr>
                <w:rFonts w:ascii="Trebuchet MS" w:hAnsi="Trebuchet MS"/>
              </w:rPr>
              <w:t>educaționale</w:t>
            </w:r>
            <w:proofErr w:type="spellEnd"/>
            <w:r w:rsidRPr="00A96FF7">
              <w:rPr>
                <w:rFonts w:ascii="Trebuchet MS" w:hAnsi="Trebuchet MS"/>
              </w:rPr>
              <w:t xml:space="preserve"> de </w:t>
            </w:r>
            <w:proofErr w:type="spellStart"/>
            <w:r w:rsidRPr="00A96FF7">
              <w:rPr>
                <w:rFonts w:ascii="Trebuchet MS" w:hAnsi="Trebuchet MS"/>
              </w:rPr>
              <w:t>masă</w:t>
            </w:r>
            <w:proofErr w:type="spellEnd"/>
            <w:r w:rsidRPr="00A96FF7">
              <w:rPr>
                <w:rFonts w:ascii="Trebuchet MS" w:hAnsi="Trebuchet MS"/>
              </w:rPr>
              <w:t xml:space="preserve"> </w:t>
            </w:r>
            <w:proofErr w:type="spellStart"/>
            <w:r w:rsidRPr="00A96FF7">
              <w:rPr>
                <w:rFonts w:ascii="Trebuchet MS" w:hAnsi="Trebuchet MS"/>
              </w:rPr>
              <w:t>noi</w:t>
            </w:r>
            <w:proofErr w:type="spellEnd"/>
            <w:r w:rsidRPr="00A96FF7">
              <w:rPr>
                <w:rFonts w:ascii="Trebuchet MS" w:hAnsi="Trebuchet MS"/>
              </w:rPr>
              <w:t xml:space="preserve"> </w:t>
            </w:r>
            <w:proofErr w:type="spellStart"/>
            <w:r w:rsidRPr="00A96FF7">
              <w:rPr>
                <w:rFonts w:ascii="Trebuchet MS" w:hAnsi="Trebuchet MS"/>
              </w:rPr>
              <w:t>sau</w:t>
            </w:r>
            <w:proofErr w:type="spellEnd"/>
            <w:r w:rsidRPr="00A96FF7">
              <w:rPr>
                <w:rFonts w:ascii="Trebuchet MS" w:hAnsi="Trebuchet MS"/>
              </w:rPr>
              <w:t xml:space="preserve"> </w:t>
            </w:r>
            <w:proofErr w:type="spellStart"/>
            <w:r w:rsidRPr="00A96FF7">
              <w:rPr>
                <w:rFonts w:ascii="Trebuchet MS" w:hAnsi="Trebuchet MS"/>
              </w:rPr>
              <w:t>modernizate</w:t>
            </w:r>
            <w:proofErr w:type="spellEnd"/>
            <w:r w:rsidRPr="00A96FF7">
              <w:rPr>
                <w:rFonts w:ascii="Trebuchet MS" w:hAnsi="Trebuchet MS"/>
              </w:rPr>
              <w:t xml:space="preserve"> care </w:t>
            </w:r>
            <w:proofErr w:type="spellStart"/>
            <w:r w:rsidRPr="00A96FF7">
              <w:rPr>
                <w:rFonts w:ascii="Trebuchet MS" w:hAnsi="Trebuchet MS"/>
              </w:rPr>
              <w:t>aparțin</w:t>
            </w:r>
            <w:proofErr w:type="spellEnd"/>
            <w:r w:rsidRPr="00A96FF7">
              <w:rPr>
                <w:rFonts w:ascii="Trebuchet MS" w:hAnsi="Trebuchet MS"/>
              </w:rPr>
              <w:t xml:space="preserve"> </w:t>
            </w:r>
            <w:proofErr w:type="spellStart"/>
            <w:r w:rsidRPr="00A96FF7">
              <w:rPr>
                <w:rFonts w:ascii="Trebuchet MS" w:hAnsi="Trebuchet MS"/>
              </w:rPr>
              <w:t>grupurilor</w:t>
            </w:r>
            <w:proofErr w:type="spellEnd"/>
            <w:r w:rsidRPr="00A96FF7">
              <w:rPr>
                <w:rFonts w:ascii="Trebuchet MS" w:hAnsi="Trebuchet MS"/>
              </w:rPr>
              <w:t xml:space="preserve"> </w:t>
            </w:r>
            <w:proofErr w:type="spellStart"/>
            <w:r w:rsidRPr="00A96FF7">
              <w:rPr>
                <w:rFonts w:ascii="Trebuchet MS" w:hAnsi="Trebuchet MS"/>
              </w:rPr>
              <w:t>vulnerabile</w:t>
            </w:r>
            <w:proofErr w:type="spellEnd"/>
          </w:p>
        </w:tc>
      </w:tr>
      <w:tr w:rsidR="00A96FF7" w:rsidRPr="00A96FF7" w14:paraId="5ED854B1"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1797929" w14:textId="77777777" w:rsidR="00A96FF7" w:rsidRPr="00A96FF7" w:rsidRDefault="00A96FF7" w:rsidP="00A96FF7">
            <w:pPr>
              <w:rPr>
                <w:rFonts w:ascii="Trebuchet MS" w:hAnsi="Trebuchet MS"/>
                <w:lang w:val="ro-RO"/>
              </w:rPr>
            </w:pPr>
            <w:r w:rsidRPr="00A96FF7">
              <w:rPr>
                <w:rFonts w:ascii="Trebuchet MS" w:hAnsi="Trebuchet MS"/>
                <w:lang w:val="ro-RO"/>
              </w:rPr>
              <w:t>3</w:t>
            </w:r>
          </w:p>
        </w:tc>
        <w:tc>
          <w:tcPr>
            <w:tcW w:w="1934" w:type="dxa"/>
            <w:tcBorders>
              <w:top w:val="nil"/>
              <w:left w:val="nil"/>
              <w:bottom w:val="single" w:sz="4" w:space="0" w:color="auto"/>
              <w:right w:val="single" w:sz="4" w:space="0" w:color="auto"/>
            </w:tcBorders>
            <w:shd w:val="clear" w:color="auto" w:fill="auto"/>
            <w:noWrap/>
            <w:hideMark/>
          </w:tcPr>
          <w:p w14:paraId="6C29E69E" w14:textId="77777777" w:rsidR="00A96FF7" w:rsidRPr="00A96FF7" w:rsidRDefault="00A96FF7" w:rsidP="00A96FF7">
            <w:pPr>
              <w:rPr>
                <w:rFonts w:ascii="Trebuchet MS" w:hAnsi="Trebuchet MS"/>
                <w:lang w:val="ro-RO"/>
              </w:rPr>
            </w:pPr>
            <w:r w:rsidRPr="00A96FF7">
              <w:rPr>
                <w:rFonts w:ascii="Trebuchet MS" w:hAnsi="Trebuchet MS"/>
                <w:lang w:val="ro-RO"/>
              </w:rPr>
              <w:t>Unitate de măsură</w:t>
            </w:r>
          </w:p>
        </w:tc>
        <w:tc>
          <w:tcPr>
            <w:tcW w:w="6288" w:type="dxa"/>
            <w:tcBorders>
              <w:top w:val="nil"/>
              <w:left w:val="nil"/>
              <w:bottom w:val="single" w:sz="4" w:space="0" w:color="auto"/>
              <w:right w:val="single" w:sz="4" w:space="0" w:color="auto"/>
            </w:tcBorders>
            <w:shd w:val="clear" w:color="auto" w:fill="auto"/>
            <w:noWrap/>
          </w:tcPr>
          <w:p w14:paraId="1E813B9A" w14:textId="3FBC0ED2" w:rsidR="00A96FF7" w:rsidRPr="00A96FF7" w:rsidRDefault="00A96FF7" w:rsidP="00A96FF7">
            <w:pPr>
              <w:rPr>
                <w:rFonts w:ascii="Trebuchet MS" w:hAnsi="Trebuchet MS"/>
                <w:lang w:val="ro-RO"/>
              </w:rPr>
            </w:pPr>
            <w:r>
              <w:rPr>
                <w:rFonts w:ascii="Trebuchet MS" w:hAnsi="Trebuchet MS"/>
                <w:lang w:val="ro-RO"/>
              </w:rPr>
              <w:t>Procent</w:t>
            </w:r>
          </w:p>
        </w:tc>
      </w:tr>
      <w:tr w:rsidR="00A96FF7" w:rsidRPr="00A96FF7" w14:paraId="261211F2"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C35EAA9" w14:textId="77777777" w:rsidR="00A96FF7" w:rsidRPr="00A96FF7" w:rsidRDefault="00A96FF7" w:rsidP="00A96FF7">
            <w:pPr>
              <w:rPr>
                <w:rFonts w:ascii="Trebuchet MS" w:hAnsi="Trebuchet MS"/>
                <w:lang w:val="ro-RO"/>
              </w:rPr>
            </w:pPr>
            <w:r w:rsidRPr="00A96FF7">
              <w:rPr>
                <w:rFonts w:ascii="Trebuchet MS" w:hAnsi="Trebuchet MS"/>
                <w:lang w:val="ro-RO"/>
              </w:rPr>
              <w:t>4</w:t>
            </w:r>
          </w:p>
        </w:tc>
        <w:tc>
          <w:tcPr>
            <w:tcW w:w="1934" w:type="dxa"/>
            <w:tcBorders>
              <w:top w:val="nil"/>
              <w:left w:val="nil"/>
              <w:bottom w:val="single" w:sz="4" w:space="0" w:color="auto"/>
              <w:right w:val="single" w:sz="4" w:space="0" w:color="auto"/>
            </w:tcBorders>
            <w:shd w:val="clear" w:color="auto" w:fill="auto"/>
            <w:noWrap/>
            <w:hideMark/>
          </w:tcPr>
          <w:p w14:paraId="2B781F80" w14:textId="77777777" w:rsidR="00A96FF7" w:rsidRPr="00A96FF7" w:rsidRDefault="00A96FF7" w:rsidP="00A96FF7">
            <w:pPr>
              <w:rPr>
                <w:rFonts w:ascii="Trebuchet MS" w:hAnsi="Trebuchet MS"/>
                <w:lang w:val="ro-RO"/>
              </w:rPr>
            </w:pPr>
            <w:r w:rsidRPr="00A96FF7">
              <w:rPr>
                <w:rFonts w:ascii="Trebuchet MS" w:hAnsi="Trebuchet MS"/>
                <w:lang w:val="ro-RO"/>
              </w:rPr>
              <w:t>Tip indicator</w:t>
            </w:r>
          </w:p>
        </w:tc>
        <w:tc>
          <w:tcPr>
            <w:tcW w:w="6288" w:type="dxa"/>
            <w:tcBorders>
              <w:top w:val="nil"/>
              <w:left w:val="nil"/>
              <w:bottom w:val="single" w:sz="4" w:space="0" w:color="auto"/>
              <w:right w:val="single" w:sz="4" w:space="0" w:color="auto"/>
            </w:tcBorders>
            <w:shd w:val="clear" w:color="auto" w:fill="auto"/>
            <w:noWrap/>
          </w:tcPr>
          <w:p w14:paraId="3A5D3DA1" w14:textId="77777777" w:rsidR="00A96FF7" w:rsidRPr="00A96FF7" w:rsidRDefault="00A96FF7" w:rsidP="00A96FF7">
            <w:pPr>
              <w:rPr>
                <w:rFonts w:ascii="Trebuchet MS" w:hAnsi="Trebuchet MS"/>
                <w:lang w:val="ro-RO"/>
              </w:rPr>
            </w:pPr>
            <w:r w:rsidRPr="00A96FF7">
              <w:rPr>
                <w:rFonts w:ascii="Trebuchet MS" w:hAnsi="Trebuchet MS"/>
                <w:lang w:val="ro-RO"/>
              </w:rPr>
              <w:t>Rezultat</w:t>
            </w:r>
          </w:p>
        </w:tc>
      </w:tr>
      <w:tr w:rsidR="00A96FF7" w:rsidRPr="00A96FF7" w14:paraId="2883B77A"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E473D32" w14:textId="77777777" w:rsidR="00A96FF7" w:rsidRPr="00A96FF7" w:rsidRDefault="00A96FF7" w:rsidP="00A96FF7">
            <w:pPr>
              <w:rPr>
                <w:rFonts w:ascii="Trebuchet MS" w:hAnsi="Trebuchet MS"/>
                <w:lang w:val="ro-RO"/>
              </w:rPr>
            </w:pPr>
            <w:r w:rsidRPr="00A96FF7">
              <w:rPr>
                <w:rFonts w:ascii="Trebuchet MS" w:hAnsi="Trebuchet MS"/>
                <w:lang w:val="ro-RO"/>
              </w:rPr>
              <w:t>5</w:t>
            </w:r>
          </w:p>
        </w:tc>
        <w:tc>
          <w:tcPr>
            <w:tcW w:w="1934" w:type="dxa"/>
            <w:tcBorders>
              <w:top w:val="nil"/>
              <w:left w:val="nil"/>
              <w:bottom w:val="single" w:sz="4" w:space="0" w:color="auto"/>
              <w:right w:val="single" w:sz="4" w:space="0" w:color="auto"/>
            </w:tcBorders>
            <w:shd w:val="clear" w:color="auto" w:fill="auto"/>
            <w:noWrap/>
            <w:hideMark/>
          </w:tcPr>
          <w:p w14:paraId="2E035732" w14:textId="77777777" w:rsidR="00A96FF7" w:rsidRPr="00A96FF7" w:rsidRDefault="00A96FF7" w:rsidP="00A96FF7">
            <w:pPr>
              <w:rPr>
                <w:rFonts w:ascii="Trebuchet MS" w:hAnsi="Trebuchet MS"/>
                <w:lang w:val="ro-RO"/>
              </w:rPr>
            </w:pPr>
            <w:r w:rsidRPr="00A96FF7">
              <w:rPr>
                <w:rFonts w:ascii="Trebuchet MS" w:hAnsi="Trebuchet MS"/>
                <w:lang w:val="ro-RO"/>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453D521" w14:textId="022E767A" w:rsidR="00A96FF7" w:rsidRPr="008E241E" w:rsidRDefault="00A96FF7" w:rsidP="00A96FF7">
            <w:pPr>
              <w:rPr>
                <w:rFonts w:ascii="Trebuchet MS" w:hAnsi="Trebuchet MS"/>
                <w:lang w:val="ro-RO"/>
              </w:rPr>
            </w:pPr>
            <w:r w:rsidRPr="008E241E">
              <w:rPr>
                <w:rFonts w:ascii="Trebuchet MS" w:hAnsi="Trebuchet MS"/>
                <w:lang w:val="ro-RO"/>
              </w:rPr>
              <w:t>&gt;=0</w:t>
            </w:r>
            <w:r w:rsidR="00981508" w:rsidRPr="008E241E">
              <w:rPr>
                <w:rFonts w:ascii="Trebuchet MS" w:hAnsi="Trebuchet MS"/>
                <w:lang w:val="ro-RO"/>
              </w:rPr>
              <w:t>%</w:t>
            </w:r>
            <w:del w:id="10" w:author="Andreea Niță" w:date="2024-04-03T14:23:00Z">
              <w:r w:rsidRPr="008E241E" w:rsidDel="00981508">
                <w:rPr>
                  <w:rFonts w:ascii="Trebuchet MS" w:hAnsi="Trebuchet MS"/>
                  <w:lang w:val="ro-RO"/>
                </w:rPr>
                <w:delText xml:space="preserve"> </w:delText>
              </w:r>
            </w:del>
          </w:p>
          <w:p w14:paraId="7416C4AB" w14:textId="7E691B2D" w:rsidR="00A96FF7" w:rsidRPr="00A96FF7" w:rsidRDefault="00A96FF7" w:rsidP="00A96FF7">
            <w:pPr>
              <w:rPr>
                <w:rFonts w:ascii="Trebuchet MS" w:hAnsi="Trebuchet MS"/>
                <w:lang w:val="ro-RO"/>
              </w:rPr>
            </w:pPr>
            <w:r w:rsidRPr="00A96FF7">
              <w:rPr>
                <w:rFonts w:ascii="Trebuchet MS" w:hAnsi="Trebuchet MS"/>
                <w:lang w:val="ro-RO"/>
              </w:rPr>
              <w:t xml:space="preserve">Valoarea de bază reprezintă </w:t>
            </w:r>
            <w:r w:rsidR="00450159">
              <w:rPr>
                <w:rFonts w:ascii="Trebuchet MS" w:hAnsi="Trebuchet MS"/>
                <w:lang w:val="ro-RO"/>
              </w:rPr>
              <w:t xml:space="preserve">procentul </w:t>
            </w:r>
            <w:r w:rsidRPr="00A96FF7">
              <w:rPr>
                <w:rFonts w:ascii="Trebuchet MS" w:hAnsi="Trebuchet MS"/>
                <w:lang w:val="ro-RO"/>
              </w:rPr>
              <w:t>inițial de utilizatori anuali pentru sălile de clasă din structurile educaționale sprijinite în cadrul proiectului.  Această valoare este calculată pentru un an anterior cererii de finanțare (cea mai recentă valoare posibilă). Valoarea de bază este zero numai pentru sălile de clasă no</w:t>
            </w:r>
            <w:r w:rsidR="00D516C0">
              <w:rPr>
                <w:rFonts w:ascii="Trebuchet MS" w:hAnsi="Trebuchet MS"/>
                <w:lang w:val="ro-RO"/>
              </w:rPr>
              <w:t>u</w:t>
            </w:r>
            <w:r w:rsidRPr="00A96FF7">
              <w:rPr>
                <w:rFonts w:ascii="Trebuchet MS" w:hAnsi="Trebuchet MS"/>
                <w:lang w:val="ro-RO"/>
              </w:rPr>
              <w:t xml:space="preserve"> sprijinite</w:t>
            </w:r>
            <w:r>
              <w:rPr>
                <w:rFonts w:ascii="Trebuchet MS" w:hAnsi="Trebuchet MS"/>
                <w:lang w:val="ro-RO"/>
              </w:rPr>
              <w:t>.</w:t>
            </w:r>
          </w:p>
        </w:tc>
      </w:tr>
      <w:tr w:rsidR="00A96FF7" w:rsidRPr="00A96FF7" w14:paraId="48F6C6CD"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02297C3" w14:textId="77777777" w:rsidR="00A96FF7" w:rsidRPr="00A96FF7" w:rsidRDefault="00A96FF7" w:rsidP="00A96FF7">
            <w:pPr>
              <w:rPr>
                <w:rFonts w:ascii="Trebuchet MS" w:hAnsi="Trebuchet MS"/>
                <w:lang w:val="ro-RO"/>
              </w:rPr>
            </w:pPr>
            <w:r w:rsidRPr="00A96FF7">
              <w:rPr>
                <w:rFonts w:ascii="Trebuchet MS" w:hAnsi="Trebuchet MS"/>
                <w:lang w:val="ro-RO"/>
              </w:rPr>
              <w:t>6</w:t>
            </w:r>
          </w:p>
        </w:tc>
        <w:tc>
          <w:tcPr>
            <w:tcW w:w="1934" w:type="dxa"/>
            <w:tcBorders>
              <w:top w:val="nil"/>
              <w:left w:val="nil"/>
              <w:bottom w:val="single" w:sz="4" w:space="0" w:color="auto"/>
              <w:right w:val="single" w:sz="4" w:space="0" w:color="auto"/>
            </w:tcBorders>
            <w:shd w:val="clear" w:color="auto" w:fill="auto"/>
            <w:noWrap/>
            <w:hideMark/>
          </w:tcPr>
          <w:p w14:paraId="2A2508E1" w14:textId="77777777" w:rsidR="00A96FF7" w:rsidRPr="00A96FF7" w:rsidRDefault="00A96FF7" w:rsidP="00A96FF7">
            <w:pPr>
              <w:rPr>
                <w:rFonts w:ascii="Trebuchet MS" w:hAnsi="Trebuchet MS"/>
                <w:lang w:val="ro-RO"/>
              </w:rPr>
            </w:pPr>
            <w:r w:rsidRPr="00A96FF7">
              <w:rPr>
                <w:rFonts w:ascii="Trebuchet MS" w:hAnsi="Trebuchet MS"/>
                <w:lang w:val="ro-RO"/>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69D26EEF" w14:textId="77777777" w:rsidR="00A96FF7" w:rsidRPr="00A96FF7" w:rsidRDefault="00A96FF7" w:rsidP="00A96FF7">
            <w:pPr>
              <w:rPr>
                <w:rFonts w:ascii="Trebuchet MS" w:hAnsi="Trebuchet MS"/>
                <w:lang w:val="ro-RO"/>
              </w:rPr>
            </w:pPr>
            <w:r w:rsidRPr="00A96FF7">
              <w:rPr>
                <w:rFonts w:ascii="Trebuchet MS" w:hAnsi="Trebuchet MS"/>
                <w:lang w:val="ro-RO"/>
              </w:rPr>
              <w:t>Nu este necesar</w:t>
            </w:r>
          </w:p>
        </w:tc>
      </w:tr>
      <w:tr w:rsidR="00A96FF7" w:rsidRPr="00A96FF7" w14:paraId="745E164E"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E35899A" w14:textId="77777777" w:rsidR="00A96FF7" w:rsidRPr="00A96FF7" w:rsidRDefault="00A96FF7" w:rsidP="00A96FF7">
            <w:pPr>
              <w:rPr>
                <w:rFonts w:ascii="Trebuchet MS" w:hAnsi="Trebuchet MS"/>
                <w:lang w:val="ro-RO"/>
              </w:rPr>
            </w:pPr>
            <w:r w:rsidRPr="00A96FF7">
              <w:rPr>
                <w:rFonts w:ascii="Trebuchet MS" w:hAnsi="Trebuchet MS"/>
                <w:lang w:val="ro-RO"/>
              </w:rPr>
              <w:t>7</w:t>
            </w:r>
          </w:p>
        </w:tc>
        <w:tc>
          <w:tcPr>
            <w:tcW w:w="1934" w:type="dxa"/>
            <w:tcBorders>
              <w:top w:val="nil"/>
              <w:left w:val="nil"/>
              <w:bottom w:val="single" w:sz="4" w:space="0" w:color="auto"/>
              <w:right w:val="single" w:sz="4" w:space="0" w:color="auto"/>
            </w:tcBorders>
            <w:shd w:val="clear" w:color="auto" w:fill="auto"/>
            <w:noWrap/>
            <w:vAlign w:val="center"/>
            <w:hideMark/>
          </w:tcPr>
          <w:p w14:paraId="26ECBEB3" w14:textId="77777777" w:rsidR="00A96FF7" w:rsidRPr="00A96FF7" w:rsidRDefault="00A96FF7" w:rsidP="00A96FF7">
            <w:pPr>
              <w:rPr>
                <w:rFonts w:ascii="Trebuchet MS" w:hAnsi="Trebuchet MS"/>
                <w:lang w:val="ro-RO"/>
              </w:rPr>
            </w:pPr>
            <w:r w:rsidRPr="00A96FF7">
              <w:rPr>
                <w:rFonts w:ascii="Trebuchet MS" w:hAnsi="Trebuchet MS"/>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635CA620" w14:textId="6F8AF084" w:rsidR="00A96FF7" w:rsidRPr="00A96FF7" w:rsidRDefault="00A96FF7" w:rsidP="00A96FF7">
            <w:pPr>
              <w:rPr>
                <w:rFonts w:ascii="Trebuchet MS" w:hAnsi="Trebuchet MS"/>
                <w:lang w:val="ro-RO"/>
              </w:rPr>
            </w:pPr>
            <w:r w:rsidRPr="00A96FF7">
              <w:rPr>
                <w:rFonts w:ascii="Trebuchet MS" w:hAnsi="Trebuchet MS"/>
                <w:lang w:val="ro-RO"/>
              </w:rPr>
              <w:t xml:space="preserve">Ținta reprezintă </w:t>
            </w:r>
            <w:r w:rsidR="00450159">
              <w:rPr>
                <w:rFonts w:ascii="Trebuchet MS" w:hAnsi="Trebuchet MS"/>
                <w:lang w:val="ro-RO"/>
              </w:rPr>
              <w:t xml:space="preserve">procentul </w:t>
            </w:r>
            <w:r w:rsidRPr="00A96FF7">
              <w:rPr>
                <w:rFonts w:ascii="Trebuchet MS" w:hAnsi="Trebuchet MS"/>
                <w:lang w:val="ro-RO"/>
              </w:rPr>
              <w:t xml:space="preserve"> planificat de utilizatori anuali ai sălilor de clasă din structurile educaționale după finalizarea proiectului.</w:t>
            </w:r>
            <w:r w:rsidR="00D516C0">
              <w:rPr>
                <w:rFonts w:ascii="Trebuchet MS" w:hAnsi="Trebuchet MS"/>
                <w:lang w:val="ro-RO"/>
              </w:rPr>
              <w:t>Ținta 2029 poate fi egală cu valoarea de bază.</w:t>
            </w:r>
          </w:p>
        </w:tc>
      </w:tr>
      <w:tr w:rsidR="00A96FF7" w:rsidRPr="00A96FF7" w14:paraId="318FAD4D" w14:textId="77777777" w:rsidTr="006A3157">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88A91C4" w14:textId="77777777" w:rsidR="00A96FF7" w:rsidRPr="00A96FF7" w:rsidRDefault="00A96FF7" w:rsidP="00A96FF7">
            <w:pPr>
              <w:rPr>
                <w:rFonts w:ascii="Trebuchet MS" w:hAnsi="Trebuchet MS"/>
                <w:lang w:val="ro-RO"/>
              </w:rPr>
            </w:pPr>
            <w:r w:rsidRPr="00A96FF7">
              <w:rPr>
                <w:rFonts w:ascii="Trebuchet MS" w:hAnsi="Trebuchet MS"/>
                <w:lang w:val="ro-RO"/>
              </w:rPr>
              <w:t>8</w:t>
            </w:r>
          </w:p>
        </w:tc>
        <w:tc>
          <w:tcPr>
            <w:tcW w:w="1934" w:type="dxa"/>
            <w:tcBorders>
              <w:top w:val="nil"/>
              <w:left w:val="nil"/>
              <w:bottom w:val="single" w:sz="4" w:space="0" w:color="auto"/>
              <w:right w:val="single" w:sz="4" w:space="0" w:color="auto"/>
            </w:tcBorders>
            <w:shd w:val="clear" w:color="auto" w:fill="auto"/>
            <w:noWrap/>
            <w:vAlign w:val="center"/>
            <w:hideMark/>
          </w:tcPr>
          <w:p w14:paraId="5706E78A" w14:textId="77777777" w:rsidR="00A96FF7" w:rsidRPr="00A96FF7" w:rsidRDefault="00A96FF7" w:rsidP="00A96FF7">
            <w:pPr>
              <w:rPr>
                <w:rFonts w:ascii="Trebuchet MS" w:hAnsi="Trebuchet MS"/>
                <w:lang w:val="ro-RO"/>
              </w:rPr>
            </w:pPr>
            <w:r w:rsidRPr="00A96FF7">
              <w:rPr>
                <w:rFonts w:ascii="Trebuchet MS" w:hAnsi="Trebuchet MS"/>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3FE9A453" w14:textId="642BF98A" w:rsidR="00450159" w:rsidRPr="008E241E" w:rsidRDefault="00450159" w:rsidP="008E241E">
            <w:pPr>
              <w:spacing w:line="360" w:lineRule="auto"/>
              <w:rPr>
                <w:rFonts w:ascii="Trebuchet MS" w:hAnsi="Trebuchet MS"/>
              </w:rPr>
            </w:pPr>
            <w:proofErr w:type="spellStart"/>
            <w:r>
              <w:rPr>
                <w:rFonts w:ascii="Trebuchet MS" w:hAnsi="Trebuchet MS"/>
                <w:iCs/>
              </w:rPr>
              <w:t>Definiția</w:t>
            </w:r>
            <w:proofErr w:type="spellEnd"/>
            <w:r>
              <w:rPr>
                <w:rFonts w:ascii="Trebuchet MS" w:hAnsi="Trebuchet MS"/>
                <w:iCs/>
              </w:rPr>
              <w:t xml:space="preserve"> </w:t>
            </w:r>
            <w:proofErr w:type="spellStart"/>
            <w:r>
              <w:rPr>
                <w:rFonts w:ascii="Trebuchet MS" w:hAnsi="Trebuchet MS"/>
                <w:iCs/>
              </w:rPr>
              <w:t>indicatorului</w:t>
            </w:r>
            <w:proofErr w:type="spellEnd"/>
            <w:r>
              <w:rPr>
                <w:rFonts w:ascii="Trebuchet MS" w:hAnsi="Trebuchet MS"/>
                <w:iCs/>
                <w:lang w:val="en-US"/>
              </w:rPr>
              <w:t xml:space="preserve">: </w:t>
            </w:r>
            <w:proofErr w:type="spellStart"/>
            <w:r>
              <w:rPr>
                <w:rFonts w:ascii="Trebuchet MS" w:hAnsi="Trebuchet MS"/>
                <w:iCs/>
                <w:lang w:val="en-US"/>
              </w:rPr>
              <w:t>indicatorul</w:t>
            </w:r>
            <w:proofErr w:type="spellEnd"/>
            <w:r>
              <w:rPr>
                <w:rFonts w:ascii="Trebuchet MS" w:hAnsi="Trebuchet MS"/>
                <w:iCs/>
                <w:lang w:val="en-US"/>
              </w:rPr>
              <w:t xml:space="preserve"> </w:t>
            </w:r>
            <w:proofErr w:type="spellStart"/>
            <w:r>
              <w:rPr>
                <w:rFonts w:ascii="Trebuchet MS" w:hAnsi="Trebuchet MS"/>
                <w:iCs/>
                <w:lang w:val="en-US"/>
              </w:rPr>
              <w:t>reprezint</w:t>
            </w:r>
            <w:proofErr w:type="spellEnd"/>
            <w:r>
              <w:rPr>
                <w:rFonts w:ascii="Trebuchet MS" w:hAnsi="Trebuchet MS"/>
                <w:iCs/>
              </w:rPr>
              <w:t xml:space="preserve">ă </w:t>
            </w:r>
            <w:proofErr w:type="spellStart"/>
            <w:r w:rsidRPr="00F4466D">
              <w:rPr>
                <w:rFonts w:ascii="Trebuchet MS" w:hAnsi="Trebuchet MS"/>
                <w:iCs/>
              </w:rPr>
              <w:t>ponderea</w:t>
            </w:r>
            <w:proofErr w:type="spellEnd"/>
            <w:r w:rsidRPr="00F4466D">
              <w:rPr>
                <w:rFonts w:ascii="Trebuchet MS" w:hAnsi="Trebuchet MS"/>
                <w:iCs/>
              </w:rPr>
              <w:t xml:space="preserve"> </w:t>
            </w:r>
            <w:proofErr w:type="spellStart"/>
            <w:r w:rsidRPr="00F4466D">
              <w:rPr>
                <w:rFonts w:ascii="Trebuchet MS" w:hAnsi="Trebuchet MS"/>
                <w:iCs/>
              </w:rPr>
              <w:t>elevilor</w:t>
            </w:r>
            <w:proofErr w:type="spellEnd"/>
            <w:r w:rsidRPr="00F4466D">
              <w:rPr>
                <w:rFonts w:ascii="Trebuchet MS" w:hAnsi="Trebuchet MS"/>
                <w:iCs/>
              </w:rPr>
              <w:t xml:space="preserve"> din </w:t>
            </w:r>
            <w:proofErr w:type="spellStart"/>
            <w:r w:rsidRPr="00F4466D">
              <w:rPr>
                <w:rFonts w:ascii="Trebuchet MS" w:hAnsi="Trebuchet MS"/>
                <w:iCs/>
              </w:rPr>
              <w:t>învățământul</w:t>
            </w:r>
            <w:proofErr w:type="spellEnd"/>
            <w:r w:rsidRPr="00F4466D">
              <w:rPr>
                <w:rFonts w:ascii="Trebuchet MS" w:hAnsi="Trebuchet MS"/>
                <w:iCs/>
              </w:rPr>
              <w:t xml:space="preserve"> public, </w:t>
            </w:r>
            <w:proofErr w:type="spellStart"/>
            <w:r w:rsidRPr="00F4466D">
              <w:rPr>
                <w:rFonts w:ascii="Trebuchet MS" w:hAnsi="Trebuchet MS"/>
                <w:iCs/>
              </w:rPr>
              <w:t>aparținând</w:t>
            </w:r>
            <w:proofErr w:type="spellEnd"/>
            <w:r w:rsidRPr="00F4466D">
              <w:rPr>
                <w:rFonts w:ascii="Trebuchet MS" w:hAnsi="Trebuchet MS"/>
                <w:iCs/>
              </w:rPr>
              <w:t xml:space="preserve"> </w:t>
            </w:r>
            <w:proofErr w:type="spellStart"/>
            <w:r w:rsidRPr="00F4466D">
              <w:rPr>
                <w:rFonts w:ascii="Trebuchet MS" w:hAnsi="Trebuchet MS"/>
                <w:iCs/>
              </w:rPr>
              <w:t>grupurilor</w:t>
            </w:r>
            <w:proofErr w:type="spellEnd"/>
            <w:r w:rsidRPr="00F4466D">
              <w:rPr>
                <w:rFonts w:ascii="Trebuchet MS" w:hAnsi="Trebuchet MS"/>
                <w:iCs/>
              </w:rPr>
              <w:t xml:space="preserve"> </w:t>
            </w:r>
            <w:proofErr w:type="spellStart"/>
            <w:r w:rsidRPr="00F4466D">
              <w:rPr>
                <w:rFonts w:ascii="Trebuchet MS" w:hAnsi="Trebuchet MS"/>
                <w:iCs/>
              </w:rPr>
              <w:t>vulnerabile</w:t>
            </w:r>
            <w:proofErr w:type="spellEnd"/>
            <w:r w:rsidRPr="00F4466D">
              <w:rPr>
                <w:rFonts w:ascii="Trebuchet MS" w:hAnsi="Trebuchet MS"/>
                <w:iCs/>
              </w:rPr>
              <w:t xml:space="preserve"> care </w:t>
            </w:r>
            <w:proofErr w:type="spellStart"/>
            <w:r w:rsidRPr="00F4466D">
              <w:rPr>
                <w:rFonts w:ascii="Trebuchet MS" w:hAnsi="Trebuchet MS"/>
                <w:iCs/>
              </w:rPr>
              <w:t>utilizează</w:t>
            </w:r>
            <w:proofErr w:type="spellEnd"/>
            <w:r w:rsidRPr="00F4466D">
              <w:rPr>
                <w:rFonts w:ascii="Trebuchet MS" w:hAnsi="Trebuchet MS"/>
                <w:iCs/>
              </w:rPr>
              <w:t xml:space="preserve"> </w:t>
            </w:r>
            <w:proofErr w:type="spellStart"/>
            <w:r w:rsidRPr="00F4466D">
              <w:rPr>
                <w:rFonts w:ascii="Trebuchet MS" w:hAnsi="Trebuchet MS"/>
                <w:iCs/>
              </w:rPr>
              <w:t>infrastructura</w:t>
            </w:r>
            <w:proofErr w:type="spellEnd"/>
            <w:r w:rsidRPr="00F4466D">
              <w:rPr>
                <w:rFonts w:ascii="Trebuchet MS" w:hAnsi="Trebuchet MS"/>
                <w:iCs/>
              </w:rPr>
              <w:t xml:space="preserve"> </w:t>
            </w:r>
            <w:proofErr w:type="spellStart"/>
            <w:r w:rsidRPr="00F4466D">
              <w:rPr>
                <w:rFonts w:ascii="Trebuchet MS" w:hAnsi="Trebuchet MS"/>
                <w:iCs/>
              </w:rPr>
              <w:t>educațională</w:t>
            </w:r>
            <w:proofErr w:type="spellEnd"/>
            <w:r w:rsidRPr="00F4466D">
              <w:rPr>
                <w:rFonts w:ascii="Trebuchet MS" w:hAnsi="Trebuchet MS"/>
                <w:iCs/>
              </w:rPr>
              <w:t xml:space="preserve"> de </w:t>
            </w:r>
            <w:proofErr w:type="spellStart"/>
            <w:r w:rsidRPr="00F4466D">
              <w:rPr>
                <w:rFonts w:ascii="Trebuchet MS" w:hAnsi="Trebuchet MS"/>
                <w:iCs/>
              </w:rPr>
              <w:t>masă</w:t>
            </w:r>
            <w:proofErr w:type="spellEnd"/>
            <w:r w:rsidRPr="00F4466D">
              <w:rPr>
                <w:rFonts w:ascii="Trebuchet MS" w:hAnsi="Trebuchet MS"/>
                <w:iCs/>
              </w:rPr>
              <w:t xml:space="preserve">, </w:t>
            </w:r>
            <w:proofErr w:type="spellStart"/>
            <w:r w:rsidRPr="00F4466D">
              <w:rPr>
                <w:rFonts w:ascii="Trebuchet MS" w:hAnsi="Trebuchet MS"/>
                <w:iCs/>
              </w:rPr>
              <w:t>nouă</w:t>
            </w:r>
            <w:proofErr w:type="spellEnd"/>
            <w:r w:rsidRPr="00F4466D">
              <w:rPr>
                <w:rFonts w:ascii="Trebuchet MS" w:hAnsi="Trebuchet MS"/>
                <w:iCs/>
              </w:rPr>
              <w:t xml:space="preserve"> </w:t>
            </w:r>
            <w:proofErr w:type="spellStart"/>
            <w:r w:rsidRPr="00F4466D">
              <w:rPr>
                <w:rFonts w:ascii="Trebuchet MS" w:hAnsi="Trebuchet MS"/>
                <w:iCs/>
              </w:rPr>
              <w:t>sau</w:t>
            </w:r>
            <w:proofErr w:type="spellEnd"/>
            <w:r w:rsidRPr="00F4466D">
              <w:rPr>
                <w:rFonts w:ascii="Trebuchet MS" w:hAnsi="Trebuchet MS"/>
                <w:iCs/>
              </w:rPr>
              <w:t xml:space="preserve"> </w:t>
            </w:r>
            <w:proofErr w:type="spellStart"/>
            <w:r w:rsidRPr="00F4466D">
              <w:rPr>
                <w:rFonts w:ascii="Trebuchet MS" w:hAnsi="Trebuchet MS"/>
                <w:iCs/>
              </w:rPr>
              <w:t>modernizată</w:t>
            </w:r>
            <w:proofErr w:type="spellEnd"/>
            <w:r w:rsidRPr="00F4466D">
              <w:rPr>
                <w:rFonts w:ascii="Trebuchet MS" w:hAnsi="Trebuchet MS"/>
                <w:iCs/>
              </w:rPr>
              <w:t xml:space="preserve">, </w:t>
            </w:r>
            <w:proofErr w:type="spellStart"/>
            <w:r w:rsidRPr="00F4466D">
              <w:rPr>
                <w:rFonts w:ascii="Trebuchet MS" w:hAnsi="Trebuchet MS"/>
                <w:iCs/>
              </w:rPr>
              <w:t>calculat</w:t>
            </w:r>
            <w:proofErr w:type="spellEnd"/>
            <w:r w:rsidRPr="00F4466D">
              <w:rPr>
                <w:rFonts w:ascii="Trebuchet MS" w:hAnsi="Trebuchet MS"/>
                <w:iCs/>
              </w:rPr>
              <w:t xml:space="preserve"> ca </w:t>
            </w:r>
            <w:proofErr w:type="spellStart"/>
            <w:r w:rsidRPr="00F4466D">
              <w:rPr>
                <w:rFonts w:ascii="Trebuchet MS" w:hAnsi="Trebuchet MS"/>
                <w:iCs/>
              </w:rPr>
              <w:t>raport</w:t>
            </w:r>
            <w:proofErr w:type="spellEnd"/>
            <w:r w:rsidRPr="00F4466D">
              <w:rPr>
                <w:rFonts w:ascii="Trebuchet MS" w:hAnsi="Trebuchet MS"/>
                <w:iCs/>
              </w:rPr>
              <w:t xml:space="preserve"> </w:t>
            </w:r>
            <w:proofErr w:type="spellStart"/>
            <w:r w:rsidRPr="00F4466D">
              <w:rPr>
                <w:rFonts w:ascii="Trebuchet MS" w:hAnsi="Trebuchet MS"/>
                <w:iCs/>
              </w:rPr>
              <w:t>între</w:t>
            </w:r>
            <w:proofErr w:type="spellEnd"/>
            <w:r w:rsidRPr="00F4466D">
              <w:rPr>
                <w:rFonts w:ascii="Trebuchet MS" w:hAnsi="Trebuchet MS"/>
                <w:iCs/>
              </w:rPr>
              <w:t xml:space="preserve"> </w:t>
            </w:r>
            <w:proofErr w:type="spellStart"/>
            <w:r w:rsidRPr="00F4466D">
              <w:rPr>
                <w:rFonts w:ascii="Trebuchet MS" w:hAnsi="Trebuchet MS"/>
                <w:iCs/>
              </w:rPr>
              <w:t>numărul</w:t>
            </w:r>
            <w:proofErr w:type="spellEnd"/>
            <w:r w:rsidRPr="00F4466D">
              <w:rPr>
                <w:rFonts w:ascii="Trebuchet MS" w:hAnsi="Trebuchet MS"/>
                <w:iCs/>
              </w:rPr>
              <w:t xml:space="preserve"> </w:t>
            </w:r>
            <w:proofErr w:type="spellStart"/>
            <w:r w:rsidRPr="00F4466D">
              <w:rPr>
                <w:rFonts w:ascii="Trebuchet MS" w:hAnsi="Trebuchet MS"/>
                <w:iCs/>
              </w:rPr>
              <w:t>elevilor</w:t>
            </w:r>
            <w:proofErr w:type="spellEnd"/>
            <w:r w:rsidRPr="00F4466D">
              <w:rPr>
                <w:rFonts w:ascii="Trebuchet MS" w:hAnsi="Trebuchet MS"/>
                <w:iCs/>
              </w:rPr>
              <w:t xml:space="preserve"> </w:t>
            </w:r>
            <w:proofErr w:type="spellStart"/>
            <w:r w:rsidRPr="00F4466D">
              <w:rPr>
                <w:rFonts w:ascii="Trebuchet MS" w:hAnsi="Trebuchet MS"/>
                <w:iCs/>
              </w:rPr>
              <w:t>aparținând</w:t>
            </w:r>
            <w:proofErr w:type="spellEnd"/>
            <w:r w:rsidRPr="00F4466D">
              <w:rPr>
                <w:rFonts w:ascii="Trebuchet MS" w:hAnsi="Trebuchet MS"/>
                <w:iCs/>
              </w:rPr>
              <w:t xml:space="preserve"> </w:t>
            </w:r>
            <w:proofErr w:type="spellStart"/>
            <w:r w:rsidRPr="00F4466D">
              <w:rPr>
                <w:rFonts w:ascii="Trebuchet MS" w:hAnsi="Trebuchet MS"/>
                <w:iCs/>
              </w:rPr>
              <w:t>grupurilor</w:t>
            </w:r>
            <w:proofErr w:type="spellEnd"/>
            <w:r w:rsidRPr="00F4466D">
              <w:rPr>
                <w:rFonts w:ascii="Trebuchet MS" w:hAnsi="Trebuchet MS"/>
                <w:iCs/>
              </w:rPr>
              <w:t xml:space="preserve"> </w:t>
            </w:r>
            <w:proofErr w:type="spellStart"/>
            <w:r w:rsidRPr="00F4466D">
              <w:rPr>
                <w:rFonts w:ascii="Trebuchet MS" w:hAnsi="Trebuchet MS"/>
                <w:iCs/>
              </w:rPr>
              <w:t>vulnerabile</w:t>
            </w:r>
            <w:proofErr w:type="spellEnd"/>
            <w:r w:rsidRPr="00F4466D">
              <w:rPr>
                <w:rFonts w:ascii="Trebuchet MS" w:hAnsi="Trebuchet MS"/>
                <w:iCs/>
              </w:rPr>
              <w:t xml:space="preserve"> </w:t>
            </w:r>
            <w:proofErr w:type="spellStart"/>
            <w:r w:rsidRPr="00F4466D">
              <w:rPr>
                <w:rFonts w:ascii="Trebuchet MS" w:hAnsi="Trebuchet MS"/>
                <w:iCs/>
              </w:rPr>
              <w:t>și</w:t>
            </w:r>
            <w:proofErr w:type="spellEnd"/>
            <w:r w:rsidRPr="00F4466D">
              <w:rPr>
                <w:rFonts w:ascii="Trebuchet MS" w:hAnsi="Trebuchet MS"/>
                <w:iCs/>
              </w:rPr>
              <w:t xml:space="preserve"> </w:t>
            </w:r>
            <w:proofErr w:type="spellStart"/>
            <w:r w:rsidRPr="00F4466D">
              <w:rPr>
                <w:rFonts w:ascii="Trebuchet MS" w:hAnsi="Trebuchet MS"/>
                <w:iCs/>
              </w:rPr>
              <w:t>numărul</w:t>
            </w:r>
            <w:proofErr w:type="spellEnd"/>
            <w:r w:rsidRPr="00F4466D">
              <w:rPr>
                <w:rFonts w:ascii="Trebuchet MS" w:hAnsi="Trebuchet MS"/>
                <w:iCs/>
              </w:rPr>
              <w:t xml:space="preserve"> </w:t>
            </w:r>
            <w:proofErr w:type="spellStart"/>
            <w:r w:rsidRPr="00F4466D">
              <w:rPr>
                <w:rFonts w:ascii="Trebuchet MS" w:hAnsi="Trebuchet MS"/>
                <w:iCs/>
              </w:rPr>
              <w:t>anual</w:t>
            </w:r>
            <w:proofErr w:type="spellEnd"/>
            <w:r w:rsidRPr="00F4466D">
              <w:rPr>
                <w:rFonts w:ascii="Trebuchet MS" w:hAnsi="Trebuchet MS"/>
                <w:iCs/>
              </w:rPr>
              <w:t xml:space="preserve"> de </w:t>
            </w:r>
            <w:proofErr w:type="spellStart"/>
            <w:r w:rsidRPr="00F4466D">
              <w:rPr>
                <w:rFonts w:ascii="Trebuchet MS" w:hAnsi="Trebuchet MS"/>
                <w:iCs/>
              </w:rPr>
              <w:t>elevi</w:t>
            </w:r>
            <w:proofErr w:type="spellEnd"/>
            <w:r w:rsidRPr="00F4466D">
              <w:rPr>
                <w:rFonts w:ascii="Trebuchet MS" w:hAnsi="Trebuchet MS"/>
                <w:iCs/>
              </w:rPr>
              <w:t xml:space="preserve"> care </w:t>
            </w:r>
            <w:proofErr w:type="spellStart"/>
            <w:r w:rsidRPr="00F4466D">
              <w:rPr>
                <w:rFonts w:ascii="Trebuchet MS" w:hAnsi="Trebuchet MS"/>
                <w:iCs/>
              </w:rPr>
              <w:t>utilizează</w:t>
            </w:r>
            <w:proofErr w:type="spellEnd"/>
            <w:r w:rsidRPr="00F4466D">
              <w:rPr>
                <w:rFonts w:ascii="Trebuchet MS" w:hAnsi="Trebuchet MS"/>
                <w:iCs/>
              </w:rPr>
              <w:t xml:space="preserve"> </w:t>
            </w:r>
            <w:proofErr w:type="spellStart"/>
            <w:r w:rsidRPr="00F4466D">
              <w:rPr>
                <w:rFonts w:ascii="Trebuchet MS" w:hAnsi="Trebuchet MS"/>
                <w:iCs/>
              </w:rPr>
              <w:t>infrastructura</w:t>
            </w:r>
            <w:proofErr w:type="spellEnd"/>
            <w:r w:rsidRPr="00F4466D">
              <w:rPr>
                <w:rFonts w:ascii="Trebuchet MS" w:hAnsi="Trebuchet MS"/>
                <w:iCs/>
              </w:rPr>
              <w:t xml:space="preserve"> din </w:t>
            </w:r>
            <w:proofErr w:type="spellStart"/>
            <w:r w:rsidRPr="00F4466D">
              <w:rPr>
                <w:rFonts w:ascii="Trebuchet MS" w:hAnsi="Trebuchet MS"/>
                <w:iCs/>
              </w:rPr>
              <w:t>unitățile</w:t>
            </w:r>
            <w:proofErr w:type="spellEnd"/>
            <w:r w:rsidRPr="00F4466D">
              <w:rPr>
                <w:rFonts w:ascii="Trebuchet MS" w:hAnsi="Trebuchet MS"/>
                <w:iCs/>
              </w:rPr>
              <w:t xml:space="preserve"> de </w:t>
            </w:r>
            <w:proofErr w:type="spellStart"/>
            <w:r w:rsidRPr="00F4466D">
              <w:rPr>
                <w:rFonts w:ascii="Trebuchet MS" w:hAnsi="Trebuchet MS"/>
                <w:iCs/>
              </w:rPr>
              <w:t>învățământ</w:t>
            </w:r>
            <w:proofErr w:type="spellEnd"/>
            <w:r w:rsidRPr="00F4466D">
              <w:rPr>
                <w:rFonts w:ascii="Trebuchet MS" w:hAnsi="Trebuchet MS"/>
                <w:iCs/>
              </w:rPr>
              <w:t xml:space="preserve"> public </w:t>
            </w:r>
            <w:proofErr w:type="spellStart"/>
            <w:r w:rsidRPr="00F4466D">
              <w:rPr>
                <w:rFonts w:ascii="Trebuchet MS" w:hAnsi="Trebuchet MS"/>
                <w:iCs/>
              </w:rPr>
              <w:t>sprijinite</w:t>
            </w:r>
            <w:proofErr w:type="spellEnd"/>
            <w:r w:rsidRPr="00F4466D">
              <w:rPr>
                <w:rFonts w:ascii="Trebuchet MS" w:hAnsi="Trebuchet MS"/>
                <w:iCs/>
              </w:rPr>
              <w:t>.</w:t>
            </w:r>
          </w:p>
          <w:p w14:paraId="310535B1" w14:textId="1018611B" w:rsidR="00A96FF7" w:rsidRPr="00A96FF7" w:rsidRDefault="00A96FF7" w:rsidP="00A96FF7">
            <w:pPr>
              <w:rPr>
                <w:rFonts w:ascii="Trebuchet MS" w:hAnsi="Trebuchet MS"/>
                <w:lang w:val="ro-RO"/>
              </w:rPr>
            </w:pPr>
            <w:r w:rsidRPr="00A96FF7">
              <w:rPr>
                <w:rFonts w:ascii="Trebuchet MS" w:hAnsi="Trebuchet MS"/>
                <w:lang w:val="ro-RO"/>
              </w:rPr>
              <w:lastRenderedPageBreak/>
              <w:t>Conceptul „elevi aparținând grupurilor vulnerabile” este definit în aco</w:t>
            </w:r>
            <w:r w:rsidR="00450159">
              <w:rPr>
                <w:rFonts w:ascii="Trebuchet MS" w:hAnsi="Trebuchet MS"/>
                <w:lang w:val="ro-RO"/>
              </w:rPr>
              <w:t>r</w:t>
            </w:r>
            <w:r w:rsidRPr="00A96FF7">
              <w:rPr>
                <w:rFonts w:ascii="Trebuchet MS" w:hAnsi="Trebuchet MS"/>
                <w:lang w:val="ro-RO"/>
              </w:rPr>
              <w:t>d cu reglementările din domeniul educației și se referă la elevii romi, elevii cu CES, elevi cu dizabilități, elevii cu sprijin pe bază de tichete sociale, elevii cu origini migrante, elevi ce provin din sistemul de protecție specială. Conceptul de „elevi aparținând grupurilor vulnerabile” este adaptat după definiția conceptului de „grup vulnerabil” din Legea nr. 292/2011 a asistenței sociale, cu modificările și completările ulterioare. Astfel „grupul vulnerabil desemnează persoane sau familii care sunt în risc de a-și pierde capacitatea de satisfacere a nevoilor zilnice de trai din cauza unor situații de boală, dizabilitate, sărăcie, dependență de droguri sau de alcool ori a altor situații care conduc la vulnerabilitate economică și socială.” Definiția include o enumerare exemplificativă a situațiilor de vulnerabilitate, nu exhaustivă, pentru a nu genera discriminări suplimentare în cazul în care o persoană aparținând unui grup vulnerabil nu se regăsește în enumerare.</w:t>
            </w:r>
          </w:p>
          <w:p w14:paraId="2ED24B08" w14:textId="77777777" w:rsidR="00A96FF7" w:rsidRPr="00A96FF7" w:rsidRDefault="00A96FF7" w:rsidP="00A96FF7">
            <w:pPr>
              <w:rPr>
                <w:rFonts w:ascii="Trebuchet MS" w:hAnsi="Trebuchet MS"/>
                <w:lang w:val="ro-RO"/>
              </w:rPr>
            </w:pPr>
            <w:r w:rsidRPr="00A96FF7">
              <w:rPr>
                <w:rFonts w:ascii="Trebuchet MS" w:hAnsi="Trebuchet MS"/>
                <w:lang w:val="ro-RO"/>
              </w:rPr>
              <w:t>Elevii din categoria grupurilor vulnerabile, pot fi definiți, conform OMEC 5633/2019 pentru aprobarea Metodologiei de monitorizare a segregării școlare în învățământul preuniversitar, astfel:</w:t>
            </w:r>
          </w:p>
          <w:p w14:paraId="549531D2" w14:textId="77777777" w:rsidR="00A96FF7" w:rsidRPr="00A96FF7" w:rsidRDefault="00A96FF7" w:rsidP="00A96FF7">
            <w:pPr>
              <w:rPr>
                <w:rFonts w:ascii="Trebuchet MS" w:hAnsi="Trebuchet MS"/>
                <w:lang w:val="ro-RO"/>
              </w:rPr>
            </w:pPr>
            <w:r w:rsidRPr="00A96FF7">
              <w:rPr>
                <w:rFonts w:ascii="Segoe UI Symbol" w:hAnsi="Segoe UI Symbol" w:cs="Segoe UI Symbol"/>
                <w:lang w:val="ro-RO"/>
              </w:rPr>
              <w:t>➢</w:t>
            </w:r>
            <w:r w:rsidRPr="00A96FF7">
              <w:rPr>
                <w:rFonts w:ascii="Trebuchet MS" w:hAnsi="Trebuchet MS"/>
                <w:lang w:val="ro-RO"/>
              </w:rPr>
              <w:t xml:space="preserve"> Elevii de etnie diferit</w:t>
            </w:r>
            <w:r w:rsidRPr="00A96FF7">
              <w:rPr>
                <w:rFonts w:ascii="Trebuchet MS" w:hAnsi="Trebuchet MS" w:cs="Trebuchet MS"/>
                <w:lang w:val="ro-RO"/>
              </w:rPr>
              <w:t>ă</w:t>
            </w:r>
            <w:r w:rsidRPr="00A96FF7">
              <w:rPr>
                <w:rFonts w:ascii="Trebuchet MS" w:hAnsi="Trebuchet MS"/>
                <w:lang w:val="ro-RO"/>
              </w:rPr>
              <w:t xml:space="preserve"> de cea rom</w:t>
            </w:r>
            <w:r w:rsidRPr="00A96FF7">
              <w:rPr>
                <w:rFonts w:ascii="Trebuchet MS" w:hAnsi="Trebuchet MS" w:cs="Trebuchet MS"/>
                <w:lang w:val="ro-RO"/>
              </w:rPr>
              <w:t>â</w:t>
            </w:r>
            <w:r w:rsidRPr="00A96FF7">
              <w:rPr>
                <w:rFonts w:ascii="Trebuchet MS" w:hAnsi="Trebuchet MS"/>
                <w:lang w:val="ro-RO"/>
              </w:rPr>
              <w:t>n</w:t>
            </w:r>
            <w:r w:rsidRPr="00A96FF7">
              <w:rPr>
                <w:rFonts w:ascii="Trebuchet MS" w:hAnsi="Trebuchet MS" w:cs="Trebuchet MS"/>
                <w:lang w:val="ro-RO"/>
              </w:rPr>
              <w:t>ă</w:t>
            </w:r>
            <w:r w:rsidRPr="00A96FF7">
              <w:rPr>
                <w:rFonts w:ascii="Trebuchet MS" w:hAnsi="Trebuchet MS"/>
                <w:lang w:val="ro-RO"/>
              </w:rPr>
              <w:t xml:space="preserve"> (</w:t>
            </w:r>
            <w:r w:rsidRPr="00A96FF7">
              <w:rPr>
                <w:rFonts w:ascii="Trebuchet MS" w:hAnsi="Trebuchet MS" w:cs="Trebuchet MS"/>
                <w:lang w:val="ro-RO"/>
              </w:rPr>
              <w:t>î</w:t>
            </w:r>
            <w:r w:rsidRPr="00A96FF7">
              <w:rPr>
                <w:rFonts w:ascii="Trebuchet MS" w:hAnsi="Trebuchet MS"/>
                <w:lang w:val="ro-RO"/>
              </w:rPr>
              <w:t>n special rroma),</w:t>
            </w:r>
          </w:p>
          <w:p w14:paraId="7AA51CCD" w14:textId="77777777" w:rsidR="00A96FF7" w:rsidRPr="00A96FF7" w:rsidRDefault="00A96FF7" w:rsidP="00A96FF7">
            <w:pPr>
              <w:rPr>
                <w:rFonts w:ascii="Trebuchet MS" w:hAnsi="Trebuchet MS"/>
                <w:lang w:val="ro-RO"/>
              </w:rPr>
            </w:pPr>
            <w:r w:rsidRPr="00A96FF7">
              <w:rPr>
                <w:rFonts w:ascii="Segoe UI Symbol" w:hAnsi="Segoe UI Symbol" w:cs="Segoe UI Symbol"/>
                <w:lang w:val="ro-RO"/>
              </w:rPr>
              <w:t>➢</w:t>
            </w:r>
            <w:r w:rsidRPr="00A96FF7">
              <w:rPr>
                <w:rFonts w:ascii="Trebuchet MS" w:hAnsi="Trebuchet MS"/>
                <w:lang w:val="ro-RO"/>
              </w:rPr>
              <w:t xml:space="preserve"> Elevii cu dizabilit</w:t>
            </w:r>
            <w:r w:rsidRPr="00A96FF7">
              <w:rPr>
                <w:rFonts w:ascii="Trebuchet MS" w:hAnsi="Trebuchet MS" w:cs="Trebuchet MS"/>
                <w:lang w:val="ro-RO"/>
              </w:rPr>
              <w:t>ăţ</w:t>
            </w:r>
            <w:r w:rsidRPr="00A96FF7">
              <w:rPr>
                <w:rFonts w:ascii="Trebuchet MS" w:hAnsi="Trebuchet MS"/>
                <w:lang w:val="ro-RO"/>
              </w:rPr>
              <w:t>i/ cerin</w:t>
            </w:r>
            <w:r w:rsidRPr="00A96FF7">
              <w:rPr>
                <w:rFonts w:ascii="Trebuchet MS" w:hAnsi="Trebuchet MS" w:cs="Trebuchet MS"/>
                <w:lang w:val="ro-RO"/>
              </w:rPr>
              <w:t>ț</w:t>
            </w:r>
            <w:r w:rsidRPr="00A96FF7">
              <w:rPr>
                <w:rFonts w:ascii="Trebuchet MS" w:hAnsi="Trebuchet MS"/>
                <w:lang w:val="ro-RO"/>
              </w:rPr>
              <w:t>e educa</w:t>
            </w:r>
            <w:r w:rsidRPr="00A96FF7">
              <w:rPr>
                <w:rFonts w:ascii="Trebuchet MS" w:hAnsi="Trebuchet MS" w:cs="Trebuchet MS"/>
                <w:lang w:val="ro-RO"/>
              </w:rPr>
              <w:t>ț</w:t>
            </w:r>
            <w:r w:rsidRPr="00A96FF7">
              <w:rPr>
                <w:rFonts w:ascii="Trebuchet MS" w:hAnsi="Trebuchet MS"/>
                <w:lang w:val="ro-RO"/>
              </w:rPr>
              <w:t>ionale speciale (CES),</w:t>
            </w:r>
          </w:p>
          <w:p w14:paraId="2B4EEAAC" w14:textId="77777777" w:rsidR="00A96FF7" w:rsidRPr="00A96FF7" w:rsidRDefault="00A96FF7" w:rsidP="00A96FF7">
            <w:pPr>
              <w:rPr>
                <w:rFonts w:ascii="Trebuchet MS" w:hAnsi="Trebuchet MS"/>
                <w:lang w:val="ro-RO"/>
              </w:rPr>
            </w:pPr>
            <w:r w:rsidRPr="00A96FF7">
              <w:rPr>
                <w:rFonts w:ascii="Segoe UI Symbol" w:hAnsi="Segoe UI Symbol" w:cs="Segoe UI Symbol"/>
                <w:lang w:val="ro-RO"/>
              </w:rPr>
              <w:t>➢</w:t>
            </w:r>
            <w:r w:rsidRPr="00A96FF7">
              <w:rPr>
                <w:rFonts w:ascii="Trebuchet MS" w:hAnsi="Trebuchet MS"/>
                <w:lang w:val="ro-RO"/>
              </w:rPr>
              <w:t xml:space="preserve"> Elevii av</w:t>
            </w:r>
            <w:r w:rsidRPr="00A96FF7">
              <w:rPr>
                <w:rFonts w:ascii="Trebuchet MS" w:hAnsi="Trebuchet MS" w:cs="Trebuchet MS"/>
                <w:lang w:val="ro-RO"/>
              </w:rPr>
              <w:t>â</w:t>
            </w:r>
            <w:r w:rsidRPr="00A96FF7">
              <w:rPr>
                <w:rFonts w:ascii="Trebuchet MS" w:hAnsi="Trebuchet MS"/>
                <w:lang w:val="ro-RO"/>
              </w:rPr>
              <w:t>nd un statut socioeconomic precar al p</w:t>
            </w:r>
            <w:r w:rsidRPr="00A96FF7">
              <w:rPr>
                <w:rFonts w:ascii="Trebuchet MS" w:hAnsi="Trebuchet MS" w:cs="Trebuchet MS"/>
                <w:lang w:val="ro-RO"/>
              </w:rPr>
              <w:t>ă</w:t>
            </w:r>
            <w:r w:rsidRPr="00A96FF7">
              <w:rPr>
                <w:rFonts w:ascii="Trebuchet MS" w:hAnsi="Trebuchet MS"/>
                <w:lang w:val="ro-RO"/>
              </w:rPr>
              <w:t>rin</w:t>
            </w:r>
            <w:r w:rsidRPr="00A96FF7">
              <w:rPr>
                <w:rFonts w:ascii="Trebuchet MS" w:hAnsi="Trebuchet MS" w:cs="Trebuchet MS"/>
                <w:lang w:val="ro-RO"/>
              </w:rPr>
              <w:t>ţ</w:t>
            </w:r>
            <w:r w:rsidRPr="00A96FF7">
              <w:rPr>
                <w:rFonts w:ascii="Trebuchet MS" w:hAnsi="Trebuchet MS"/>
                <w:lang w:val="ro-RO"/>
              </w:rPr>
              <w:t xml:space="preserve">ilor/familiilor (elevi pentru care s-a </w:t>
            </w:r>
            <w:r w:rsidRPr="00A96FF7">
              <w:rPr>
                <w:rFonts w:ascii="Trebuchet MS" w:hAnsi="Trebuchet MS" w:cs="Trebuchet MS"/>
                <w:lang w:val="ro-RO"/>
              </w:rPr>
              <w:t>î</w:t>
            </w:r>
            <w:r w:rsidRPr="00A96FF7">
              <w:rPr>
                <w:rFonts w:ascii="Trebuchet MS" w:hAnsi="Trebuchet MS"/>
                <w:lang w:val="ro-RO"/>
              </w:rPr>
              <w:t>ntocmit dosarul pentru burs</w:t>
            </w:r>
            <w:r w:rsidRPr="00A96FF7">
              <w:rPr>
                <w:rFonts w:ascii="Trebuchet MS" w:hAnsi="Trebuchet MS" w:cs="Trebuchet MS"/>
                <w:lang w:val="ro-RO"/>
              </w:rPr>
              <w:t>ă</w:t>
            </w:r>
            <w:r w:rsidRPr="00A96FF7">
              <w:rPr>
                <w:rFonts w:ascii="Trebuchet MS" w:hAnsi="Trebuchet MS"/>
                <w:lang w:val="ro-RO"/>
              </w:rPr>
              <w:t xml:space="preserve"> social</w:t>
            </w:r>
            <w:r w:rsidRPr="00A96FF7">
              <w:rPr>
                <w:rFonts w:ascii="Trebuchet MS" w:hAnsi="Trebuchet MS" w:cs="Trebuchet MS"/>
                <w:lang w:val="ro-RO"/>
              </w:rPr>
              <w:t>ă</w:t>
            </w:r>
            <w:r w:rsidRPr="00A96FF7">
              <w:rPr>
                <w:rFonts w:ascii="Trebuchet MS" w:hAnsi="Trebuchet MS"/>
                <w:lang w:val="ro-RO"/>
              </w:rPr>
              <w:t>, pentru acordarea gratuit</w:t>
            </w:r>
            <w:r w:rsidRPr="00A96FF7">
              <w:rPr>
                <w:rFonts w:ascii="Trebuchet MS" w:hAnsi="Trebuchet MS" w:cs="Trebuchet MS"/>
                <w:lang w:val="ro-RO"/>
              </w:rPr>
              <w:t>ă</w:t>
            </w:r>
            <w:r w:rsidRPr="00A96FF7">
              <w:rPr>
                <w:rFonts w:ascii="Trebuchet MS" w:hAnsi="Trebuchet MS"/>
                <w:lang w:val="ro-RO"/>
              </w:rPr>
              <w:t xml:space="preserve"> de rechizite sau pentru alte forme de ajutor, indiferent dac</w:t>
            </w:r>
            <w:r w:rsidRPr="00A96FF7">
              <w:rPr>
                <w:rFonts w:ascii="Trebuchet MS" w:hAnsi="Trebuchet MS" w:cs="Trebuchet MS"/>
                <w:lang w:val="ro-RO"/>
              </w:rPr>
              <w:t>ă</w:t>
            </w:r>
            <w:r w:rsidRPr="00A96FF7">
              <w:rPr>
                <w:rFonts w:ascii="Trebuchet MS" w:hAnsi="Trebuchet MS"/>
                <w:lang w:val="ro-RO"/>
              </w:rPr>
              <w:t xml:space="preserve"> beneficiaz</w:t>
            </w:r>
            <w:r w:rsidRPr="00A96FF7">
              <w:rPr>
                <w:rFonts w:ascii="Trebuchet MS" w:hAnsi="Trebuchet MS" w:cs="Trebuchet MS"/>
                <w:lang w:val="ro-RO"/>
              </w:rPr>
              <w:t>ă</w:t>
            </w:r>
            <w:r w:rsidRPr="00A96FF7">
              <w:rPr>
                <w:rFonts w:ascii="Trebuchet MS" w:hAnsi="Trebuchet MS"/>
                <w:lang w:val="ro-RO"/>
              </w:rPr>
              <w:t xml:space="preserve"> de acestea sau nu; elevii institu</w:t>
            </w:r>
            <w:r w:rsidRPr="00A96FF7">
              <w:rPr>
                <w:rFonts w:ascii="Trebuchet MS" w:hAnsi="Trebuchet MS" w:cs="Trebuchet MS"/>
                <w:lang w:val="ro-RO"/>
              </w:rPr>
              <w:t>ț</w:t>
            </w:r>
            <w:r w:rsidRPr="00A96FF7">
              <w:rPr>
                <w:rFonts w:ascii="Trebuchet MS" w:hAnsi="Trebuchet MS"/>
                <w:lang w:val="ro-RO"/>
              </w:rPr>
              <w:t>ionaliza</w:t>
            </w:r>
            <w:r w:rsidRPr="00A96FF7">
              <w:rPr>
                <w:rFonts w:ascii="Trebuchet MS" w:hAnsi="Trebuchet MS" w:cs="Trebuchet MS"/>
                <w:lang w:val="ro-RO"/>
              </w:rPr>
              <w:t>ț</w:t>
            </w:r>
            <w:r w:rsidRPr="00A96FF7">
              <w:rPr>
                <w:rFonts w:ascii="Trebuchet MS" w:hAnsi="Trebuchet MS"/>
                <w:lang w:val="ro-RO"/>
              </w:rPr>
              <w:t xml:space="preserve">i sau </w:t>
            </w:r>
            <w:r w:rsidRPr="00A96FF7">
              <w:rPr>
                <w:rFonts w:ascii="Trebuchet MS" w:hAnsi="Trebuchet MS" w:cs="Trebuchet MS"/>
                <w:lang w:val="ro-RO"/>
              </w:rPr>
              <w:t>î</w:t>
            </w:r>
            <w:r w:rsidRPr="00A96FF7">
              <w:rPr>
                <w:rFonts w:ascii="Trebuchet MS" w:hAnsi="Trebuchet MS"/>
                <w:lang w:val="ro-RO"/>
              </w:rPr>
              <w:t>n plasament familial; elevii proveni</w:t>
            </w:r>
            <w:r w:rsidRPr="00A96FF7">
              <w:rPr>
                <w:rFonts w:ascii="Trebuchet MS" w:hAnsi="Trebuchet MS" w:cs="Trebuchet MS"/>
                <w:lang w:val="ro-RO"/>
              </w:rPr>
              <w:t>ț</w:t>
            </w:r>
            <w:r w:rsidRPr="00A96FF7">
              <w:rPr>
                <w:rFonts w:ascii="Trebuchet MS" w:hAnsi="Trebuchet MS"/>
                <w:lang w:val="ro-RO"/>
              </w:rPr>
              <w:t>i din familii monoparentale; elevii care se afl</w:t>
            </w:r>
            <w:r w:rsidRPr="00A96FF7">
              <w:rPr>
                <w:rFonts w:ascii="Trebuchet MS" w:hAnsi="Trebuchet MS" w:cs="Trebuchet MS"/>
                <w:lang w:val="ro-RO"/>
              </w:rPr>
              <w:t>ă</w:t>
            </w:r>
            <w:r w:rsidRPr="00A96FF7">
              <w:rPr>
                <w:rFonts w:ascii="Trebuchet MS" w:hAnsi="Trebuchet MS"/>
                <w:lang w:val="ro-RO"/>
              </w:rPr>
              <w:t xml:space="preserve"> </w:t>
            </w:r>
            <w:r w:rsidRPr="00A96FF7">
              <w:rPr>
                <w:rFonts w:ascii="Trebuchet MS" w:hAnsi="Trebuchet MS" w:cs="Trebuchet MS"/>
                <w:lang w:val="ro-RO"/>
              </w:rPr>
              <w:t>î</w:t>
            </w:r>
            <w:r w:rsidRPr="00A96FF7">
              <w:rPr>
                <w:rFonts w:ascii="Trebuchet MS" w:hAnsi="Trebuchet MS"/>
                <w:lang w:val="ro-RO"/>
              </w:rPr>
              <w:t xml:space="preserve">n </w:t>
            </w:r>
            <w:r w:rsidRPr="00A96FF7">
              <w:rPr>
                <w:rFonts w:ascii="Trebuchet MS" w:hAnsi="Trebuchet MS" w:cs="Trebuchet MS"/>
                <w:lang w:val="ro-RO"/>
              </w:rPr>
              <w:t>î</w:t>
            </w:r>
            <w:r w:rsidRPr="00A96FF7">
              <w:rPr>
                <w:rFonts w:ascii="Trebuchet MS" w:hAnsi="Trebuchet MS"/>
                <w:lang w:val="ro-RO"/>
              </w:rPr>
              <w:t>ntre</w:t>
            </w:r>
            <w:r w:rsidRPr="00A96FF7">
              <w:rPr>
                <w:rFonts w:ascii="Trebuchet MS" w:hAnsi="Trebuchet MS" w:cs="Trebuchet MS"/>
                <w:lang w:val="ro-RO"/>
              </w:rPr>
              <w:t>ț</w:t>
            </w:r>
            <w:r w:rsidRPr="00A96FF7">
              <w:rPr>
                <w:rFonts w:ascii="Trebuchet MS" w:hAnsi="Trebuchet MS"/>
                <w:lang w:val="ro-RO"/>
              </w:rPr>
              <w:t>inerea bunicilor sau a altor membri ai familiei).</w:t>
            </w:r>
          </w:p>
          <w:p w14:paraId="05A023D1" w14:textId="1227F201" w:rsidR="00450159" w:rsidRPr="00A96FF7" w:rsidRDefault="00A96FF7" w:rsidP="00A96FF7">
            <w:pPr>
              <w:rPr>
                <w:rFonts w:ascii="Trebuchet MS" w:hAnsi="Trebuchet MS"/>
                <w:lang w:val="ro-RO"/>
              </w:rPr>
            </w:pPr>
            <w:r w:rsidRPr="00A96FF7">
              <w:rPr>
                <w:rFonts w:ascii="Trebuchet MS" w:hAnsi="Trebuchet MS"/>
                <w:lang w:val="ro-RO"/>
              </w:rPr>
              <w:t>Utilizatorii structurilor educaționale reprezintă numărul anual de elevi care utilizează structurile educaționale de învățământ primar și secundar. Estimarea numărului de utilizatori se realizează pe baza numărului de elevi înscriși conform legii educației în fiecare structură educațională și care au utilizat respectiva infrastructură o data intr-un an scolar.</w:t>
            </w:r>
          </w:p>
          <w:p w14:paraId="26703564" w14:textId="06CF7811" w:rsidR="00450159" w:rsidRDefault="00A96FF7" w:rsidP="00A96FF7">
            <w:pPr>
              <w:rPr>
                <w:rFonts w:ascii="Trebuchet MS" w:hAnsi="Trebuchet MS"/>
                <w:lang w:val="ro-RO"/>
              </w:rPr>
            </w:pPr>
            <w:r w:rsidRPr="00A96FF7">
              <w:rPr>
                <w:rFonts w:ascii="Trebuchet MS" w:hAnsi="Trebuchet MS"/>
                <w:lang w:val="ro-RO"/>
              </w:rPr>
              <w:lastRenderedPageBreak/>
              <w:t>Structurile educaționale de masă se referă la toate structurile educaționale, cu excepția unităților de învățământ special definite conform Legii Educației Naționale nr. 1/2011 cu modificările și completările ulterioare.</w:t>
            </w:r>
          </w:p>
          <w:p w14:paraId="6B6AC66E" w14:textId="600A79B3" w:rsidR="00450159" w:rsidRPr="008E241E" w:rsidRDefault="00450159" w:rsidP="00A96FF7">
            <w:pPr>
              <w:rPr>
                <w:rFonts w:ascii="Trebuchet MS" w:hAnsi="Trebuchet MS"/>
                <w:b/>
                <w:bCs/>
                <w:lang w:val="ro-RO"/>
              </w:rPr>
            </w:pPr>
            <w:r w:rsidRPr="008E241E">
              <w:rPr>
                <w:rFonts w:ascii="Trebuchet MS" w:hAnsi="Trebuchet MS"/>
                <w:b/>
                <w:bCs/>
                <w:lang w:val="ro-RO"/>
              </w:rPr>
              <w:t>Indicatorul nu acoperă cadrele didactice, părinții, personalul auxiliar sau orice alte persoane care ar putea folosi, de asemenea, această infrastructură.</w:t>
            </w:r>
          </w:p>
          <w:p w14:paraId="4437F3C5" w14:textId="7C16C1DE" w:rsidR="00A96FF7" w:rsidRPr="00A96FF7" w:rsidRDefault="00A96FF7" w:rsidP="00A96FF7">
            <w:pPr>
              <w:rPr>
                <w:rFonts w:ascii="Trebuchet MS" w:hAnsi="Trebuchet MS"/>
                <w:lang w:val="ro-RO"/>
              </w:rPr>
            </w:pPr>
          </w:p>
        </w:tc>
      </w:tr>
      <w:tr w:rsidR="00A96FF7" w:rsidRPr="00A96FF7" w14:paraId="055F476D"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FF8298D" w14:textId="77777777" w:rsidR="00A96FF7" w:rsidRPr="00A96FF7" w:rsidRDefault="00A96FF7" w:rsidP="00A96FF7">
            <w:pPr>
              <w:rPr>
                <w:rFonts w:ascii="Trebuchet MS" w:hAnsi="Trebuchet MS"/>
                <w:lang w:val="ro-RO"/>
              </w:rPr>
            </w:pPr>
            <w:r w:rsidRPr="00A96FF7">
              <w:rPr>
                <w:rFonts w:ascii="Trebuchet MS" w:hAnsi="Trebuchet MS"/>
                <w:lang w:val="ro-RO"/>
              </w:rPr>
              <w:lastRenderedPageBreak/>
              <w:t>9</w:t>
            </w:r>
          </w:p>
        </w:tc>
        <w:tc>
          <w:tcPr>
            <w:tcW w:w="1934" w:type="dxa"/>
            <w:tcBorders>
              <w:top w:val="nil"/>
              <w:left w:val="nil"/>
              <w:bottom w:val="single" w:sz="4" w:space="0" w:color="auto"/>
              <w:right w:val="single" w:sz="4" w:space="0" w:color="auto"/>
            </w:tcBorders>
            <w:shd w:val="clear" w:color="auto" w:fill="auto"/>
            <w:noWrap/>
            <w:vAlign w:val="center"/>
            <w:hideMark/>
          </w:tcPr>
          <w:p w14:paraId="1E5F0A79" w14:textId="77777777" w:rsidR="00A96FF7" w:rsidRPr="00A96FF7" w:rsidRDefault="00A96FF7" w:rsidP="00A96FF7">
            <w:pPr>
              <w:rPr>
                <w:rFonts w:ascii="Trebuchet MS" w:hAnsi="Trebuchet MS"/>
                <w:lang w:val="ro-RO"/>
              </w:rPr>
            </w:pPr>
            <w:r w:rsidRPr="00A96FF7">
              <w:rPr>
                <w:rFonts w:ascii="Trebuchet MS" w:hAnsi="Trebuchet MS"/>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F218E5C" w14:textId="77777777" w:rsidR="00A96FF7" w:rsidRPr="00A96FF7" w:rsidRDefault="00A96FF7" w:rsidP="00A96FF7">
            <w:pPr>
              <w:rPr>
                <w:rFonts w:ascii="Trebuchet MS" w:hAnsi="Trebuchet MS"/>
              </w:rPr>
            </w:pPr>
            <w:r w:rsidRPr="00A96FF7">
              <w:rPr>
                <w:rFonts w:ascii="Trebuchet MS" w:hAnsi="Trebuchet MS"/>
              </w:rPr>
              <w:t>-</w:t>
            </w:r>
          </w:p>
        </w:tc>
      </w:tr>
      <w:tr w:rsidR="00A96FF7" w:rsidRPr="00A96FF7" w14:paraId="49BB0423" w14:textId="77777777" w:rsidTr="006A3157">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343D892" w14:textId="77777777" w:rsidR="00A96FF7" w:rsidRPr="00A96FF7" w:rsidRDefault="00A96FF7" w:rsidP="00A96FF7">
            <w:pPr>
              <w:rPr>
                <w:rFonts w:ascii="Trebuchet MS" w:hAnsi="Trebuchet MS"/>
                <w:lang w:val="ro-RO"/>
              </w:rPr>
            </w:pPr>
            <w:r w:rsidRPr="00A96FF7">
              <w:rPr>
                <w:rFonts w:ascii="Trebuchet MS" w:hAnsi="Trebuchet MS"/>
                <w:lang w:val="ro-RO"/>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CD826D0" w14:textId="77777777" w:rsidR="00A96FF7" w:rsidRPr="00A96FF7" w:rsidRDefault="00A96FF7" w:rsidP="00A96FF7">
            <w:pPr>
              <w:rPr>
                <w:rFonts w:ascii="Trebuchet MS" w:hAnsi="Trebuchet MS"/>
                <w:lang w:val="ro-RO"/>
              </w:rPr>
            </w:pPr>
            <w:r w:rsidRPr="00A96FF7">
              <w:rPr>
                <w:rFonts w:ascii="Trebuchet MS" w:hAnsi="Trebuchet MS"/>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1B55E83C" w14:textId="77777777" w:rsidR="00A96FF7" w:rsidRPr="00A96FF7" w:rsidRDefault="00A96FF7" w:rsidP="00A96FF7">
            <w:pPr>
              <w:rPr>
                <w:rFonts w:ascii="Trebuchet MS" w:hAnsi="Trebuchet MS"/>
              </w:rPr>
            </w:pPr>
            <w:r w:rsidRPr="00A96FF7">
              <w:rPr>
                <w:rFonts w:ascii="Trebuchet MS" w:hAnsi="Trebuchet MS"/>
              </w:rPr>
              <w:t>-</w:t>
            </w:r>
          </w:p>
        </w:tc>
      </w:tr>
    </w:tbl>
    <w:p w14:paraId="294BE06F" w14:textId="77777777" w:rsidR="00D44758" w:rsidRPr="00287E4E" w:rsidRDefault="00D44758">
      <w:pPr>
        <w:rPr>
          <w:rFonts w:ascii="Trebuchet MS" w:hAnsi="Trebuchet MS"/>
          <w:lang w:val="ro-RO"/>
        </w:rPr>
      </w:pPr>
    </w:p>
    <w:p w14:paraId="64581D9F" w14:textId="77777777" w:rsidR="00D44758" w:rsidRPr="00287E4E" w:rsidRDefault="00D44758">
      <w:pPr>
        <w:rPr>
          <w:rFonts w:ascii="Trebuchet MS" w:hAnsi="Trebuchet MS"/>
          <w:lang w:val="ro-RO"/>
        </w:rPr>
      </w:pPr>
    </w:p>
    <w:sectPr w:rsidR="00D44758" w:rsidRPr="00287E4E" w:rsidSect="00B77106">
      <w:footerReference w:type="default" r:id="rId8"/>
      <w:headerReference w:type="first" r:id="rId9"/>
      <w:footerReference w:type="first" r:id="rId10"/>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2F63DE" w14:textId="77777777" w:rsidR="00B77106" w:rsidRDefault="00B77106" w:rsidP="00345C47">
      <w:pPr>
        <w:spacing w:after="0"/>
      </w:pPr>
      <w:r>
        <w:separator/>
      </w:r>
    </w:p>
  </w:endnote>
  <w:endnote w:type="continuationSeparator" w:id="0">
    <w:p w14:paraId="477B26C8" w14:textId="77777777" w:rsidR="00B77106" w:rsidRDefault="00B77106"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Footer"/>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ACA5" w14:textId="4AA8DBDB" w:rsidR="00BB3C81" w:rsidRDefault="004449E5">
    <w:pPr>
      <w:pStyle w:val="Footer"/>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17D65" w14:textId="77777777" w:rsidR="00B77106" w:rsidRDefault="00B77106" w:rsidP="00345C47">
      <w:pPr>
        <w:spacing w:after="0"/>
      </w:pPr>
      <w:r>
        <w:separator/>
      </w:r>
    </w:p>
  </w:footnote>
  <w:footnote w:type="continuationSeparator" w:id="0">
    <w:p w14:paraId="71C3F07E" w14:textId="77777777" w:rsidR="00B77106" w:rsidRDefault="00B77106"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80736" w14:textId="0610EB6B" w:rsidR="00BB3C81" w:rsidRDefault="00BB3C81">
    <w:pPr>
      <w:pStyle w:val="Header"/>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 w:numId="3" w16cid:durableId="600645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onsuela Primaru">
    <w15:presenceInfo w15:providerId="None" w15:userId="Consuela Primaru"/>
  </w15:person>
  <w15:person w15:author="Andreea Niță">
    <w15:presenceInfo w15:providerId="Windows Live" w15:userId="a0e945aff924cd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30CCD"/>
    <w:rsid w:val="00054F27"/>
    <w:rsid w:val="000C3061"/>
    <w:rsid w:val="00101A45"/>
    <w:rsid w:val="0011428D"/>
    <w:rsid w:val="001450ED"/>
    <w:rsid w:val="001669DD"/>
    <w:rsid w:val="001715DE"/>
    <w:rsid w:val="00183D65"/>
    <w:rsid w:val="001B1C84"/>
    <w:rsid w:val="0022058E"/>
    <w:rsid w:val="00225BD3"/>
    <w:rsid w:val="00236259"/>
    <w:rsid w:val="002863EC"/>
    <w:rsid w:val="00287E4E"/>
    <w:rsid w:val="00297964"/>
    <w:rsid w:val="002E3CAD"/>
    <w:rsid w:val="002E5F7B"/>
    <w:rsid w:val="0030537B"/>
    <w:rsid w:val="00345C47"/>
    <w:rsid w:val="0038541D"/>
    <w:rsid w:val="003913B8"/>
    <w:rsid w:val="003A6968"/>
    <w:rsid w:val="003F761A"/>
    <w:rsid w:val="00411AEA"/>
    <w:rsid w:val="00414B29"/>
    <w:rsid w:val="0042169C"/>
    <w:rsid w:val="004449E5"/>
    <w:rsid w:val="00450159"/>
    <w:rsid w:val="004863E9"/>
    <w:rsid w:val="00573D1B"/>
    <w:rsid w:val="005856D4"/>
    <w:rsid w:val="005A3C84"/>
    <w:rsid w:val="005F618A"/>
    <w:rsid w:val="00621A8C"/>
    <w:rsid w:val="00667CC7"/>
    <w:rsid w:val="00684924"/>
    <w:rsid w:val="006D4ED3"/>
    <w:rsid w:val="006D5533"/>
    <w:rsid w:val="00712B80"/>
    <w:rsid w:val="00715EEA"/>
    <w:rsid w:val="00772690"/>
    <w:rsid w:val="00775E61"/>
    <w:rsid w:val="007F3D78"/>
    <w:rsid w:val="008A72E3"/>
    <w:rsid w:val="008D0DD3"/>
    <w:rsid w:val="008E077A"/>
    <w:rsid w:val="008E241E"/>
    <w:rsid w:val="00903458"/>
    <w:rsid w:val="00922E50"/>
    <w:rsid w:val="00981508"/>
    <w:rsid w:val="009E5D50"/>
    <w:rsid w:val="00A251FF"/>
    <w:rsid w:val="00A726FF"/>
    <w:rsid w:val="00A96FF7"/>
    <w:rsid w:val="00AE062F"/>
    <w:rsid w:val="00B77106"/>
    <w:rsid w:val="00B84EF4"/>
    <w:rsid w:val="00BB3C81"/>
    <w:rsid w:val="00BC62A0"/>
    <w:rsid w:val="00CB4541"/>
    <w:rsid w:val="00D2527D"/>
    <w:rsid w:val="00D44758"/>
    <w:rsid w:val="00D516C0"/>
    <w:rsid w:val="00E1011D"/>
    <w:rsid w:val="00ED7498"/>
    <w:rsid w:val="00F06B16"/>
    <w:rsid w:val="00F13D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A96FF7"/>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 w:type="paragraph" w:styleId="Revision">
    <w:name w:val="Revision"/>
    <w:hidden/>
    <w:uiPriority w:val="99"/>
    <w:semiHidden/>
    <w:rsid w:val="00450159"/>
    <w:pPr>
      <w:spacing w:after="0" w:line="240" w:lineRule="auto"/>
    </w:pPr>
    <w:rPr>
      <w:rFonts w:ascii="Times New Roman" w:eastAsia="Times New Roman" w:hAnsi="Times New Roman" w:cs="Times New Roman"/>
      <w:kern w:val="0"/>
      <w:sz w:val="24"/>
      <w:szCs w:val="20"/>
      <w:lang w:eastAsia="en-GB"/>
      <w14:ligatures w14:val="none"/>
    </w:rPr>
  </w:style>
  <w:style w:type="character" w:styleId="CommentReference">
    <w:name w:val="annotation reference"/>
    <w:basedOn w:val="DefaultParagraphFont"/>
    <w:uiPriority w:val="99"/>
    <w:semiHidden/>
    <w:unhideWhenUsed/>
    <w:rsid w:val="001B1C84"/>
    <w:rPr>
      <w:sz w:val="16"/>
      <w:szCs w:val="16"/>
    </w:rPr>
  </w:style>
  <w:style w:type="paragraph" w:styleId="CommentText">
    <w:name w:val="annotation text"/>
    <w:basedOn w:val="Normal"/>
    <w:link w:val="CommentTextChar"/>
    <w:uiPriority w:val="99"/>
    <w:unhideWhenUsed/>
    <w:rsid w:val="001B1C84"/>
    <w:rPr>
      <w:sz w:val="20"/>
    </w:rPr>
  </w:style>
  <w:style w:type="character" w:customStyle="1" w:styleId="CommentTextChar">
    <w:name w:val="Comment Text Char"/>
    <w:basedOn w:val="DefaultParagraphFont"/>
    <w:link w:val="CommentText"/>
    <w:uiPriority w:val="99"/>
    <w:rsid w:val="001B1C84"/>
    <w:rPr>
      <w:rFonts w:ascii="Times New Roman" w:eastAsia="Times New Roman" w:hAnsi="Times New Roman" w:cs="Times New Roman"/>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1B1C84"/>
    <w:rPr>
      <w:b/>
      <w:bCs/>
    </w:rPr>
  </w:style>
  <w:style w:type="character" w:customStyle="1" w:styleId="CommentSubjectChar">
    <w:name w:val="Comment Subject Char"/>
    <w:basedOn w:val="CommentTextChar"/>
    <w:link w:val="CommentSubject"/>
    <w:uiPriority w:val="99"/>
    <w:semiHidden/>
    <w:rsid w:val="001B1C84"/>
    <w:rPr>
      <w:rFonts w:ascii="Times New Roman" w:eastAsia="Times New Roman" w:hAnsi="Times New Roman" w:cs="Times New Roman"/>
      <w:b/>
      <w:bCs/>
      <w:kern w:val="0"/>
      <w:sz w:val="20"/>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B9A8B-1EC0-41CB-AB39-96C993093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1133</Words>
  <Characters>6460</Characters>
  <Application>Microsoft Office Word</Application>
  <DocSecurity>0</DocSecurity>
  <Lines>53</Lines>
  <Paragraphs>15</Paragraphs>
  <ScaleCrop>false</ScaleCrop>
  <HeadingPairs>
    <vt:vector size="6" baseType="variant">
      <vt:variant>
        <vt:lpstr>Titlu</vt:lpstr>
      </vt:variant>
      <vt:variant>
        <vt:i4>1</vt:i4>
      </vt:variant>
      <vt:variant>
        <vt:lpstr>Titluri</vt:lpstr>
      </vt:variant>
      <vt:variant>
        <vt:i4>1</vt:i4>
      </vt:variant>
      <vt:variant>
        <vt:lpstr>Title</vt:lpstr>
      </vt:variant>
      <vt:variant>
        <vt:i4>1</vt:i4>
      </vt:variant>
    </vt:vector>
  </HeadingPairs>
  <TitlesOfParts>
    <vt:vector size="3" baseType="lpstr">
      <vt:lpstr/>
      <vt:lpstr>        RCO67 - Capacitatea sălilor de clasă din structurile educaționale noi sau modern</vt:lpstr>
      <vt:lpstr/>
    </vt:vector>
  </TitlesOfParts>
  <Company/>
  <LinksUpToDate>false</LinksUpToDate>
  <CharactersWithSpaces>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Consuela Primaru</cp:lastModifiedBy>
  <cp:revision>6</cp:revision>
  <cp:lastPrinted>2024-04-08T08:44:00Z</cp:lastPrinted>
  <dcterms:created xsi:type="dcterms:W3CDTF">2024-04-05T11:07:00Z</dcterms:created>
  <dcterms:modified xsi:type="dcterms:W3CDTF">2024-04-09T10:54:00Z</dcterms:modified>
</cp:coreProperties>
</file>